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50C49E" w14:textId="77777777" w:rsidR="00210E36" w:rsidRDefault="00210E36" w:rsidP="00210E36">
      <w:pPr>
        <w:pStyle w:val="Title"/>
      </w:pPr>
    </w:p>
    <w:p w14:paraId="0B93C3EF" w14:textId="77777777" w:rsidR="00CF0D53" w:rsidRPr="00CF0D53" w:rsidRDefault="002D6AE7" w:rsidP="00210E36">
      <w:r>
        <w:rPr>
          <w:noProof/>
          <w:lang w:val="en-US" w:eastAsia="en-US"/>
        </w:rPr>
        <mc:AlternateContent>
          <mc:Choice Requires="wps">
            <w:drawing>
              <wp:anchor distT="0" distB="0" distL="114300" distR="114300" simplePos="0" relativeHeight="251657728" behindDoc="0" locked="0" layoutInCell="1" allowOverlap="1" wp14:anchorId="4C8D12F2" wp14:editId="5B1C9A90">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E949F" w14:textId="77777777" w:rsidR="00D069C1" w:rsidRDefault="00D069C1"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D069C1" w:rsidRDefault="00D069C1"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US" w:eastAsia="en-US"/>
        </w:rPr>
        <mc:AlternateContent>
          <mc:Choice Requires="wps">
            <w:drawing>
              <wp:anchor distT="0" distB="0" distL="114299" distR="114299" simplePos="0" relativeHeight="251659776" behindDoc="0" locked="0" layoutInCell="1" allowOverlap="1" wp14:anchorId="73627F8B" wp14:editId="24C3F3A7">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mc:Fallback>
        </mc:AlternateContent>
      </w:r>
      <w:r>
        <w:rPr>
          <w:noProof/>
          <w:lang w:val="en-US" w:eastAsia="en-US"/>
        </w:rPr>
        <mc:AlternateContent>
          <mc:Choice Requires="wps">
            <w:drawing>
              <wp:anchor distT="0" distB="0" distL="114299" distR="114299" simplePos="0" relativeHeight="251660800" behindDoc="0" locked="0" layoutInCell="1" allowOverlap="1" wp14:anchorId="0C6726C3" wp14:editId="6C46B930">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mc:Fallback>
        </mc:AlternateContent>
      </w:r>
      <w:r>
        <w:rPr>
          <w:noProof/>
          <w:lang w:val="en-US" w:eastAsia="en-US"/>
        </w:rPr>
        <mc:AlternateContent>
          <mc:Choice Requires="wps">
            <w:drawing>
              <wp:anchor distT="0" distB="0" distL="114300" distR="114300" simplePos="0" relativeHeight="251658752" behindDoc="0" locked="0" layoutInCell="1" allowOverlap="1" wp14:anchorId="703B6909" wp14:editId="32396F30">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49B8B" w14:textId="77777777" w:rsidR="00D069C1" w:rsidRDefault="00D069C1"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D069C1" w:rsidRDefault="00D069C1"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US" w:eastAsia="en-US"/>
        </w:rPr>
        <mc:AlternateContent>
          <mc:Choice Requires="wps">
            <w:drawing>
              <wp:anchor distT="0" distB="0" distL="114300" distR="114300" simplePos="0" relativeHeight="251656704" behindDoc="0" locked="0" layoutInCell="1" allowOverlap="1" wp14:anchorId="606B5416" wp14:editId="1085AD0E">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4259E" w14:textId="77777777" w:rsidR="00D069C1" w:rsidRPr="00460028" w:rsidRDefault="00D069C1"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1613F6F7" w14:textId="77777777" w:rsidR="00D069C1" w:rsidRDefault="00D069C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16F63009" w14:textId="77777777" w:rsidR="00D069C1" w:rsidRDefault="00D069C1"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7D9D75A0" w14:textId="77777777" w:rsidR="00D069C1" w:rsidRDefault="00D069C1" w:rsidP="00B534F2">
                            <w:pPr>
                              <w:autoSpaceDE w:val="0"/>
                              <w:autoSpaceDN w:val="0"/>
                              <w:adjustRightInd w:val="0"/>
                              <w:jc w:val="center"/>
                              <w:rPr>
                                <w:color w:val="000000"/>
                                <w:sz w:val="18"/>
                                <w:szCs w:val="18"/>
                                <w:lang w:val="fr-FR"/>
                              </w:rPr>
                            </w:pPr>
                            <w:proofErr w:type="gramStart"/>
                            <w:r>
                              <w:rPr>
                                <w:color w:val="000000"/>
                                <w:sz w:val="20"/>
                                <w:szCs w:val="18"/>
                              </w:rPr>
                              <w:t>e</w:t>
                            </w:r>
                            <w:proofErr w:type="gramEnd"/>
                            <w:r>
                              <w:rPr>
                                <w:color w:val="000000"/>
                                <w:sz w:val="20"/>
                                <w:szCs w:val="18"/>
                              </w:rPr>
                              <w:t xml:space="preserve">-mail: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D069C1" w:rsidRPr="00460028" w:rsidRDefault="00D069C1"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D069C1" w:rsidRDefault="00D069C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D069C1" w:rsidRDefault="00D069C1"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D069C1" w:rsidRDefault="00D069C1"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en-US" w:eastAsia="en-US"/>
        </w:rPr>
        <mc:AlternateContent>
          <mc:Choice Requires="wps">
            <w:drawing>
              <wp:anchor distT="0" distB="0" distL="114300" distR="114300" simplePos="0" relativeHeight="251654656" behindDoc="0" locked="0" layoutInCell="1" allowOverlap="1" wp14:anchorId="734CBC7D" wp14:editId="61E7EF69">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4364E" w14:textId="77777777" w:rsidR="00D069C1" w:rsidRPr="00380C7B" w:rsidRDefault="00D069C1"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5FD3FFF0" w14:textId="77777777" w:rsidR="00D069C1" w:rsidRPr="00380C7B" w:rsidRDefault="00D069C1" w:rsidP="00460028">
                            <w:pPr>
                              <w:autoSpaceDE w:val="0"/>
                              <w:autoSpaceDN w:val="0"/>
                              <w:adjustRightInd w:val="0"/>
                              <w:jc w:val="center"/>
                              <w:rPr>
                                <w:b/>
                                <w:bCs/>
                                <w:color w:val="000000"/>
                                <w:sz w:val="36"/>
                                <w:szCs w:val="36"/>
                                <w:highlight w:val="yellow"/>
                              </w:rPr>
                            </w:pPr>
                          </w:p>
                          <w:p w14:paraId="630E7D77" w14:textId="77777777"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On</w:t>
                            </w:r>
                          </w:p>
                          <w:p w14:paraId="3DF031EC" w14:textId="77777777" w:rsidR="00D069C1" w:rsidRPr="002760DE" w:rsidRDefault="00D069C1" w:rsidP="00460028">
                            <w:pPr>
                              <w:autoSpaceDE w:val="0"/>
                              <w:autoSpaceDN w:val="0"/>
                              <w:adjustRightInd w:val="0"/>
                              <w:jc w:val="center"/>
                              <w:rPr>
                                <w:b/>
                                <w:bCs/>
                                <w:color w:val="000000"/>
                                <w:sz w:val="36"/>
                                <w:szCs w:val="36"/>
                              </w:rPr>
                            </w:pPr>
                          </w:p>
                          <w:p w14:paraId="42B7EF98" w14:textId="77777777"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Train the Tra</w:t>
                            </w:r>
                            <w:r>
                              <w:rPr>
                                <w:b/>
                                <w:bCs/>
                                <w:color w:val="000000"/>
                                <w:sz w:val="36"/>
                                <w:szCs w:val="36"/>
                              </w:rPr>
                              <w:t>i</w:t>
                            </w:r>
                            <w:r w:rsidRPr="002760DE">
                              <w:rPr>
                                <w:b/>
                                <w:bCs/>
                                <w:color w:val="000000"/>
                                <w:sz w:val="36"/>
                                <w:szCs w:val="36"/>
                              </w:rPr>
                              <w:t>ner</w:t>
                            </w:r>
                          </w:p>
                          <w:p w14:paraId="256F714A" w14:textId="77777777" w:rsidR="00D069C1" w:rsidRPr="002760DE" w:rsidRDefault="00D069C1" w:rsidP="00460028">
                            <w:pPr>
                              <w:autoSpaceDE w:val="0"/>
                              <w:autoSpaceDN w:val="0"/>
                              <w:adjustRightInd w:val="0"/>
                              <w:jc w:val="center"/>
                              <w:rPr>
                                <w:b/>
                                <w:bCs/>
                                <w:color w:val="000000"/>
                                <w:sz w:val="36"/>
                                <w:szCs w:val="36"/>
                              </w:rPr>
                            </w:pPr>
                          </w:p>
                          <w:p w14:paraId="3F59D9E8" w14:textId="77777777"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Edition 1</w:t>
                            </w:r>
                          </w:p>
                          <w:p w14:paraId="750971B2" w14:textId="77777777" w:rsidR="00D069C1" w:rsidRPr="002760DE" w:rsidRDefault="00D069C1" w:rsidP="00460028">
                            <w:pPr>
                              <w:autoSpaceDE w:val="0"/>
                              <w:autoSpaceDN w:val="0"/>
                              <w:adjustRightInd w:val="0"/>
                              <w:jc w:val="center"/>
                              <w:rPr>
                                <w:b/>
                                <w:bCs/>
                                <w:color w:val="000000"/>
                                <w:sz w:val="36"/>
                                <w:szCs w:val="36"/>
                              </w:rPr>
                            </w:pPr>
                          </w:p>
                          <w:p w14:paraId="065BA065" w14:textId="77777777"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September 2013</w:t>
                            </w:r>
                          </w:p>
                          <w:p w14:paraId="0424F75F" w14:textId="77777777" w:rsidR="00D069C1" w:rsidRDefault="00D069C1" w:rsidP="00460028">
                            <w:pPr>
                              <w:autoSpaceDE w:val="0"/>
                              <w:autoSpaceDN w:val="0"/>
                              <w:adjustRightInd w:val="0"/>
                              <w:jc w:val="center"/>
                              <w:rPr>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D069C1" w:rsidRPr="00380C7B" w:rsidRDefault="00D069C1"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D069C1" w:rsidRPr="00380C7B" w:rsidRDefault="00D069C1" w:rsidP="00460028">
                      <w:pPr>
                        <w:autoSpaceDE w:val="0"/>
                        <w:autoSpaceDN w:val="0"/>
                        <w:adjustRightInd w:val="0"/>
                        <w:jc w:val="center"/>
                        <w:rPr>
                          <w:b/>
                          <w:bCs/>
                          <w:color w:val="000000"/>
                          <w:sz w:val="36"/>
                          <w:szCs w:val="36"/>
                          <w:highlight w:val="yellow"/>
                        </w:rPr>
                      </w:pPr>
                    </w:p>
                    <w:p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On</w:t>
                      </w:r>
                    </w:p>
                    <w:p w:rsidR="00D069C1" w:rsidRPr="002760DE" w:rsidRDefault="00D069C1" w:rsidP="00460028">
                      <w:pPr>
                        <w:autoSpaceDE w:val="0"/>
                        <w:autoSpaceDN w:val="0"/>
                        <w:adjustRightInd w:val="0"/>
                        <w:jc w:val="center"/>
                        <w:rPr>
                          <w:b/>
                          <w:bCs/>
                          <w:color w:val="000000"/>
                          <w:sz w:val="36"/>
                          <w:szCs w:val="36"/>
                        </w:rPr>
                      </w:pPr>
                    </w:p>
                    <w:p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Train the Tra</w:t>
                      </w:r>
                      <w:r>
                        <w:rPr>
                          <w:b/>
                          <w:bCs/>
                          <w:color w:val="000000"/>
                          <w:sz w:val="36"/>
                          <w:szCs w:val="36"/>
                        </w:rPr>
                        <w:t>i</w:t>
                      </w:r>
                      <w:r w:rsidRPr="002760DE">
                        <w:rPr>
                          <w:b/>
                          <w:bCs/>
                          <w:color w:val="000000"/>
                          <w:sz w:val="36"/>
                          <w:szCs w:val="36"/>
                        </w:rPr>
                        <w:t>ner</w:t>
                      </w:r>
                    </w:p>
                    <w:p w:rsidR="00D069C1" w:rsidRPr="002760DE" w:rsidRDefault="00D069C1" w:rsidP="00460028">
                      <w:pPr>
                        <w:autoSpaceDE w:val="0"/>
                        <w:autoSpaceDN w:val="0"/>
                        <w:adjustRightInd w:val="0"/>
                        <w:jc w:val="center"/>
                        <w:rPr>
                          <w:b/>
                          <w:bCs/>
                          <w:color w:val="000000"/>
                          <w:sz w:val="36"/>
                          <w:szCs w:val="36"/>
                        </w:rPr>
                      </w:pPr>
                    </w:p>
                    <w:p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Edition 1</w:t>
                      </w:r>
                    </w:p>
                    <w:p w:rsidR="00D069C1" w:rsidRPr="002760DE" w:rsidRDefault="00D069C1" w:rsidP="00460028">
                      <w:pPr>
                        <w:autoSpaceDE w:val="0"/>
                        <w:autoSpaceDN w:val="0"/>
                        <w:adjustRightInd w:val="0"/>
                        <w:jc w:val="center"/>
                        <w:rPr>
                          <w:b/>
                          <w:bCs/>
                          <w:color w:val="000000"/>
                          <w:sz w:val="36"/>
                          <w:szCs w:val="36"/>
                        </w:rPr>
                      </w:pPr>
                    </w:p>
                    <w:p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September 2013</w:t>
                      </w:r>
                    </w:p>
                    <w:p w:rsidR="00D069C1" w:rsidRDefault="00D069C1" w:rsidP="00460028">
                      <w:pPr>
                        <w:autoSpaceDE w:val="0"/>
                        <w:autoSpaceDN w:val="0"/>
                        <w:adjustRightInd w:val="0"/>
                        <w:jc w:val="center"/>
                        <w:rPr>
                          <w:b/>
                          <w:bCs/>
                          <w:color w:val="000000"/>
                        </w:rPr>
                      </w:pPr>
                    </w:p>
                  </w:txbxContent>
                </v:textbox>
              </v:shape>
            </w:pict>
          </mc:Fallback>
        </mc:AlternateContent>
      </w:r>
    </w:p>
    <w:p w14:paraId="3ED055D5" w14:textId="77777777" w:rsidR="00CF0D53" w:rsidRPr="00CF0D53" w:rsidRDefault="00CF0D53" w:rsidP="00CF0D53">
      <w:pPr>
        <w:pStyle w:val="BodyText"/>
      </w:pPr>
    </w:p>
    <w:p w14:paraId="59799416" w14:textId="77777777" w:rsidR="00CF0D53" w:rsidRPr="00CF0D53" w:rsidRDefault="00CF0D53" w:rsidP="00CF0D53">
      <w:pPr>
        <w:pStyle w:val="BodyText"/>
      </w:pPr>
    </w:p>
    <w:p w14:paraId="2832E350" w14:textId="77777777" w:rsidR="00CF0D53" w:rsidRPr="00CF0D53" w:rsidRDefault="00CF0D53" w:rsidP="00CF0D53">
      <w:pPr>
        <w:pStyle w:val="BodyText"/>
      </w:pPr>
    </w:p>
    <w:p w14:paraId="43474D4D" w14:textId="77777777" w:rsidR="00CF0D53" w:rsidRPr="00CF0D53" w:rsidRDefault="00CF0D53" w:rsidP="00CF0D53">
      <w:pPr>
        <w:pStyle w:val="BodyText"/>
      </w:pPr>
    </w:p>
    <w:p w14:paraId="216D69A0" w14:textId="77777777" w:rsidR="00CF0D53" w:rsidRPr="00CF0D53" w:rsidRDefault="00CF0D53" w:rsidP="00CF0D53">
      <w:pPr>
        <w:pStyle w:val="BodyText"/>
      </w:pPr>
    </w:p>
    <w:p w14:paraId="7D79F31E" w14:textId="77777777" w:rsidR="00CF0D53" w:rsidRPr="00CF0D53" w:rsidRDefault="00CF0D53" w:rsidP="00CF0D53">
      <w:pPr>
        <w:pStyle w:val="BodyText"/>
      </w:pPr>
    </w:p>
    <w:p w14:paraId="4A70B77D" w14:textId="77777777" w:rsidR="00CF0D53" w:rsidRPr="00CF0D53" w:rsidRDefault="00CF0D53" w:rsidP="00CF0D53">
      <w:pPr>
        <w:pStyle w:val="BodyText"/>
      </w:pPr>
    </w:p>
    <w:p w14:paraId="613C1E56" w14:textId="77777777" w:rsidR="00CF0D53" w:rsidRPr="00CF0D53" w:rsidRDefault="00CF0D53" w:rsidP="00CF0D53">
      <w:pPr>
        <w:pStyle w:val="BodyText"/>
      </w:pPr>
    </w:p>
    <w:p w14:paraId="5A64A09B" w14:textId="77777777" w:rsidR="00CF0D53" w:rsidRPr="00CF0D53" w:rsidRDefault="00CF0D53" w:rsidP="00CF0D53">
      <w:pPr>
        <w:pStyle w:val="BodyText"/>
      </w:pPr>
    </w:p>
    <w:p w14:paraId="61725291" w14:textId="77777777" w:rsidR="00CF0D53" w:rsidRPr="00CF0D53" w:rsidRDefault="00CF0D53" w:rsidP="00CF0D53">
      <w:pPr>
        <w:pStyle w:val="BodyText"/>
      </w:pPr>
    </w:p>
    <w:p w14:paraId="79D672F8" w14:textId="77777777" w:rsidR="00CF0D53" w:rsidRPr="00CF0D53" w:rsidRDefault="00CF0D53" w:rsidP="00CF0D53">
      <w:pPr>
        <w:pStyle w:val="BodyText"/>
      </w:pPr>
    </w:p>
    <w:p w14:paraId="33057C52" w14:textId="77777777" w:rsidR="00CF0D53" w:rsidRPr="00CF0D53" w:rsidRDefault="00CF0D53" w:rsidP="00CF0D53">
      <w:pPr>
        <w:pStyle w:val="BodyText"/>
      </w:pPr>
    </w:p>
    <w:p w14:paraId="747F22BD" w14:textId="77777777" w:rsidR="00CF0D53" w:rsidRPr="00CF0D53" w:rsidRDefault="00CF0D53" w:rsidP="00CF0D53">
      <w:pPr>
        <w:pStyle w:val="BodyText"/>
      </w:pPr>
    </w:p>
    <w:p w14:paraId="4C649B67" w14:textId="77777777" w:rsidR="00CF0D53" w:rsidRPr="00CF0D53" w:rsidRDefault="00CF0D53" w:rsidP="00CF0D53">
      <w:pPr>
        <w:pStyle w:val="BodyText"/>
      </w:pPr>
    </w:p>
    <w:p w14:paraId="4AAAAA3D" w14:textId="77777777" w:rsidR="00CF0D53" w:rsidRPr="00CF0D53" w:rsidRDefault="00E64F4B" w:rsidP="00CF0D53">
      <w:pPr>
        <w:pStyle w:val="BodyText"/>
      </w:pPr>
      <w:r>
        <w:rPr>
          <w:noProof/>
          <w:lang w:val="en-US" w:eastAsia="en-US"/>
        </w:rPr>
        <w:drawing>
          <wp:anchor distT="0" distB="0" distL="114300" distR="114300" simplePos="0" relativeHeight="251655680" behindDoc="0" locked="0" layoutInCell="1" allowOverlap="1" wp14:anchorId="19D86D7B" wp14:editId="1EECD576">
            <wp:simplePos x="0" y="0"/>
            <wp:positionH relativeFrom="column">
              <wp:posOffset>2514600</wp:posOffset>
            </wp:positionH>
            <wp:positionV relativeFrom="paragraph">
              <wp:posOffset>145415</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51CE9D" w14:textId="77777777" w:rsidR="00CF0D53" w:rsidRPr="00CF0D53" w:rsidRDefault="00CF0D53" w:rsidP="00CF0D53">
      <w:pPr>
        <w:pStyle w:val="BodyText"/>
      </w:pPr>
    </w:p>
    <w:p w14:paraId="2D701874" w14:textId="77777777" w:rsidR="00CF0D53" w:rsidRPr="00CF0D53" w:rsidRDefault="00CF0D53" w:rsidP="00CF0D53">
      <w:pPr>
        <w:pStyle w:val="BodyText"/>
      </w:pPr>
    </w:p>
    <w:p w14:paraId="4066F58E" w14:textId="77777777" w:rsidR="00CF0D53" w:rsidRPr="00CF0D53" w:rsidRDefault="00CF0D53" w:rsidP="00CF0D53">
      <w:pPr>
        <w:pStyle w:val="BodyText"/>
      </w:pPr>
    </w:p>
    <w:p w14:paraId="48E71324" w14:textId="77777777" w:rsidR="00CF0D53" w:rsidRPr="00CF0D53" w:rsidRDefault="00CF0D53" w:rsidP="00CF0D53">
      <w:pPr>
        <w:pStyle w:val="BodyText"/>
      </w:pPr>
    </w:p>
    <w:p w14:paraId="63D61BA6" w14:textId="77777777" w:rsidR="00CF0D53" w:rsidRPr="00CF0D53" w:rsidRDefault="00CF0D53" w:rsidP="00CF0D53">
      <w:pPr>
        <w:pStyle w:val="BodyText"/>
      </w:pPr>
    </w:p>
    <w:p w14:paraId="27EFABC3" w14:textId="77777777" w:rsidR="00CF0D53" w:rsidRPr="00CF0D53" w:rsidRDefault="00CF0D53" w:rsidP="00CF0D53">
      <w:pPr>
        <w:pStyle w:val="BodyText"/>
      </w:pPr>
    </w:p>
    <w:p w14:paraId="309D265E" w14:textId="77777777" w:rsidR="00CF0D53" w:rsidRPr="00CF0D53" w:rsidRDefault="00CF0D53" w:rsidP="00CF0D53">
      <w:pPr>
        <w:pStyle w:val="BodyText"/>
      </w:pPr>
    </w:p>
    <w:p w14:paraId="17D5A56A" w14:textId="77777777" w:rsidR="00CF0D53" w:rsidRDefault="00CF0D53" w:rsidP="00870A1B">
      <w:pPr>
        <w:pStyle w:val="Title"/>
      </w:pPr>
    </w:p>
    <w:p w14:paraId="7A378EFF" w14:textId="77777777" w:rsidR="00CF0D53" w:rsidRDefault="00CF0D53" w:rsidP="00CF0D53">
      <w:pPr>
        <w:jc w:val="center"/>
        <w:rPr>
          <w:color w:val="FF0000"/>
          <w:sz w:val="36"/>
          <w:szCs w:val="36"/>
        </w:rPr>
      </w:pPr>
      <w:r w:rsidRPr="002F6DB1">
        <w:rPr>
          <w:color w:val="FF0000"/>
          <w:sz w:val="36"/>
          <w:szCs w:val="36"/>
        </w:rPr>
        <w:t xml:space="preserve">This document is in the IALA </w:t>
      </w:r>
    </w:p>
    <w:p w14:paraId="4075D562" w14:textId="77777777" w:rsidR="00CF0D53" w:rsidRPr="002F6DB1" w:rsidRDefault="00CF0D53" w:rsidP="00CF0D53">
      <w:pPr>
        <w:jc w:val="center"/>
        <w:rPr>
          <w:color w:val="FF0000"/>
          <w:sz w:val="36"/>
          <w:szCs w:val="36"/>
        </w:rPr>
      </w:pPr>
      <w:r w:rsidRPr="002F6DB1">
        <w:rPr>
          <w:color w:val="FF0000"/>
          <w:sz w:val="36"/>
          <w:szCs w:val="36"/>
        </w:rPr>
        <w:t>Guideline template format</w:t>
      </w:r>
    </w:p>
    <w:p w14:paraId="0387D71D" w14:textId="77777777" w:rsidR="00CF0D53" w:rsidRDefault="00CF0D53" w:rsidP="00870A1B">
      <w:pPr>
        <w:pStyle w:val="Title"/>
      </w:pPr>
    </w:p>
    <w:p w14:paraId="0D542418" w14:textId="77777777" w:rsidR="00857962" w:rsidRPr="00371BEF" w:rsidRDefault="00460028" w:rsidP="00870A1B">
      <w:pPr>
        <w:pStyle w:val="Title"/>
      </w:pPr>
      <w:r w:rsidRPr="00CF0D53">
        <w:br w:type="page"/>
      </w:r>
      <w:bookmarkStart w:id="0" w:name="_Toc368476467"/>
      <w:r w:rsidR="009A2C02" w:rsidRPr="00371BEF">
        <w:lastRenderedPageBreak/>
        <w:t>Document Revisions</w:t>
      </w:r>
      <w:bookmarkEnd w:id="0"/>
      <w:r w:rsidR="00986D5A">
        <w:t xml:space="preserve"> </w:t>
      </w:r>
    </w:p>
    <w:p w14:paraId="6FF954CE"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1CECE937" w14:textId="77777777">
        <w:tc>
          <w:tcPr>
            <w:tcW w:w="1908" w:type="dxa"/>
          </w:tcPr>
          <w:p w14:paraId="4B37437E" w14:textId="77777777" w:rsidR="00857962" w:rsidRPr="00371BEF" w:rsidRDefault="00857962" w:rsidP="00A163D8">
            <w:pPr>
              <w:spacing w:before="60" w:after="60"/>
              <w:jc w:val="center"/>
              <w:rPr>
                <w:b/>
                <w:bCs/>
              </w:rPr>
            </w:pPr>
            <w:r w:rsidRPr="00371BEF">
              <w:rPr>
                <w:b/>
                <w:bCs/>
              </w:rPr>
              <w:t>Date</w:t>
            </w:r>
          </w:p>
        </w:tc>
        <w:tc>
          <w:tcPr>
            <w:tcW w:w="3360" w:type="dxa"/>
          </w:tcPr>
          <w:p w14:paraId="22251EE7"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051F4D80"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416D82E9" w14:textId="77777777" w:rsidTr="00B534F2">
        <w:trPr>
          <w:trHeight w:val="851"/>
        </w:trPr>
        <w:tc>
          <w:tcPr>
            <w:tcW w:w="1908" w:type="dxa"/>
            <w:vAlign w:val="center"/>
          </w:tcPr>
          <w:p w14:paraId="47BBA1EC" w14:textId="77777777" w:rsidR="00857962" w:rsidRPr="00371BEF" w:rsidRDefault="00857962" w:rsidP="00A163D8">
            <w:pPr>
              <w:spacing w:before="60" w:after="60"/>
              <w:rPr>
                <w:highlight w:val="yellow"/>
              </w:rPr>
            </w:pPr>
          </w:p>
        </w:tc>
        <w:tc>
          <w:tcPr>
            <w:tcW w:w="3360" w:type="dxa"/>
            <w:vAlign w:val="center"/>
          </w:tcPr>
          <w:p w14:paraId="043FA465" w14:textId="77777777" w:rsidR="00857962" w:rsidRPr="00371BEF" w:rsidRDefault="00857962" w:rsidP="00A163D8">
            <w:pPr>
              <w:spacing w:before="60" w:after="60"/>
              <w:rPr>
                <w:highlight w:val="yellow"/>
              </w:rPr>
            </w:pPr>
          </w:p>
        </w:tc>
        <w:tc>
          <w:tcPr>
            <w:tcW w:w="4161" w:type="dxa"/>
            <w:vAlign w:val="center"/>
          </w:tcPr>
          <w:p w14:paraId="18925903" w14:textId="77777777" w:rsidR="00857962" w:rsidRPr="00371BEF" w:rsidRDefault="00857962" w:rsidP="00A163D8">
            <w:pPr>
              <w:spacing w:before="60" w:after="60"/>
            </w:pPr>
          </w:p>
        </w:tc>
      </w:tr>
      <w:tr w:rsidR="00857962" w:rsidRPr="00371BEF" w14:paraId="739FF93C" w14:textId="77777777" w:rsidTr="00B534F2">
        <w:trPr>
          <w:trHeight w:val="851"/>
        </w:trPr>
        <w:tc>
          <w:tcPr>
            <w:tcW w:w="1908" w:type="dxa"/>
            <w:vAlign w:val="center"/>
          </w:tcPr>
          <w:p w14:paraId="2143EEAD" w14:textId="77777777" w:rsidR="00857962" w:rsidRPr="00371BEF" w:rsidRDefault="00857962" w:rsidP="00A163D8">
            <w:pPr>
              <w:spacing w:before="60" w:after="60"/>
            </w:pPr>
          </w:p>
        </w:tc>
        <w:tc>
          <w:tcPr>
            <w:tcW w:w="3360" w:type="dxa"/>
            <w:vAlign w:val="center"/>
          </w:tcPr>
          <w:p w14:paraId="46282802" w14:textId="77777777" w:rsidR="00857962" w:rsidRPr="00371BEF" w:rsidRDefault="00857962" w:rsidP="00A163D8">
            <w:pPr>
              <w:spacing w:before="60" w:after="60"/>
            </w:pPr>
          </w:p>
        </w:tc>
        <w:tc>
          <w:tcPr>
            <w:tcW w:w="4161" w:type="dxa"/>
            <w:vAlign w:val="center"/>
          </w:tcPr>
          <w:p w14:paraId="0D93A14F" w14:textId="77777777" w:rsidR="00857962" w:rsidRPr="00371BEF" w:rsidRDefault="00857962" w:rsidP="00A163D8">
            <w:pPr>
              <w:spacing w:before="60" w:after="60"/>
            </w:pPr>
          </w:p>
        </w:tc>
      </w:tr>
      <w:tr w:rsidR="00857962" w:rsidRPr="00371BEF" w14:paraId="4C20CACD" w14:textId="77777777" w:rsidTr="00B534F2">
        <w:trPr>
          <w:trHeight w:val="851"/>
        </w:trPr>
        <w:tc>
          <w:tcPr>
            <w:tcW w:w="1908" w:type="dxa"/>
            <w:vAlign w:val="center"/>
          </w:tcPr>
          <w:p w14:paraId="5B297313" w14:textId="77777777" w:rsidR="00857962" w:rsidRPr="00371BEF" w:rsidRDefault="00857962" w:rsidP="00A163D8">
            <w:pPr>
              <w:spacing w:before="60" w:after="60"/>
            </w:pPr>
          </w:p>
        </w:tc>
        <w:tc>
          <w:tcPr>
            <w:tcW w:w="3360" w:type="dxa"/>
            <w:vAlign w:val="center"/>
          </w:tcPr>
          <w:p w14:paraId="6030788A" w14:textId="77777777" w:rsidR="00857962" w:rsidRPr="00371BEF" w:rsidRDefault="00857962" w:rsidP="00A163D8">
            <w:pPr>
              <w:spacing w:before="60" w:after="60"/>
            </w:pPr>
          </w:p>
        </w:tc>
        <w:tc>
          <w:tcPr>
            <w:tcW w:w="4161" w:type="dxa"/>
            <w:vAlign w:val="center"/>
          </w:tcPr>
          <w:p w14:paraId="3E8D41C4" w14:textId="77777777" w:rsidR="00857962" w:rsidRPr="00371BEF" w:rsidRDefault="00857962" w:rsidP="00A163D8">
            <w:pPr>
              <w:spacing w:before="60" w:after="60"/>
            </w:pPr>
          </w:p>
        </w:tc>
      </w:tr>
      <w:tr w:rsidR="00857962" w:rsidRPr="00371BEF" w14:paraId="69E34954" w14:textId="77777777" w:rsidTr="00B534F2">
        <w:trPr>
          <w:trHeight w:val="851"/>
        </w:trPr>
        <w:tc>
          <w:tcPr>
            <w:tcW w:w="1908" w:type="dxa"/>
            <w:vAlign w:val="center"/>
          </w:tcPr>
          <w:p w14:paraId="21110912" w14:textId="77777777" w:rsidR="00857962" w:rsidRPr="00371BEF" w:rsidRDefault="00857962" w:rsidP="00A163D8">
            <w:pPr>
              <w:spacing w:before="60" w:after="60"/>
            </w:pPr>
          </w:p>
        </w:tc>
        <w:tc>
          <w:tcPr>
            <w:tcW w:w="3360" w:type="dxa"/>
            <w:vAlign w:val="center"/>
          </w:tcPr>
          <w:p w14:paraId="2595AEEA" w14:textId="77777777" w:rsidR="00857962" w:rsidRPr="00371BEF" w:rsidRDefault="00857962" w:rsidP="00A163D8">
            <w:pPr>
              <w:spacing w:before="60" w:after="60"/>
            </w:pPr>
          </w:p>
        </w:tc>
        <w:tc>
          <w:tcPr>
            <w:tcW w:w="4161" w:type="dxa"/>
            <w:vAlign w:val="center"/>
          </w:tcPr>
          <w:p w14:paraId="7A640366" w14:textId="77777777" w:rsidR="00857962" w:rsidRPr="00371BEF" w:rsidRDefault="00857962" w:rsidP="00A163D8">
            <w:pPr>
              <w:spacing w:before="60" w:after="60"/>
            </w:pPr>
          </w:p>
        </w:tc>
      </w:tr>
      <w:tr w:rsidR="00857962" w:rsidRPr="00371BEF" w14:paraId="7EFB53DE" w14:textId="77777777" w:rsidTr="00B534F2">
        <w:trPr>
          <w:trHeight w:val="851"/>
        </w:trPr>
        <w:tc>
          <w:tcPr>
            <w:tcW w:w="1908" w:type="dxa"/>
            <w:vAlign w:val="center"/>
          </w:tcPr>
          <w:p w14:paraId="4F80FD4C" w14:textId="77777777" w:rsidR="00857962" w:rsidRPr="00371BEF" w:rsidRDefault="00857962" w:rsidP="00A163D8">
            <w:pPr>
              <w:spacing w:before="60" w:after="60"/>
            </w:pPr>
          </w:p>
        </w:tc>
        <w:tc>
          <w:tcPr>
            <w:tcW w:w="3360" w:type="dxa"/>
            <w:vAlign w:val="center"/>
          </w:tcPr>
          <w:p w14:paraId="22822806" w14:textId="77777777" w:rsidR="00857962" w:rsidRPr="00371BEF" w:rsidRDefault="00857962" w:rsidP="00A163D8">
            <w:pPr>
              <w:spacing w:before="60" w:after="60"/>
            </w:pPr>
          </w:p>
        </w:tc>
        <w:tc>
          <w:tcPr>
            <w:tcW w:w="4161" w:type="dxa"/>
            <w:vAlign w:val="center"/>
          </w:tcPr>
          <w:p w14:paraId="764638BB" w14:textId="77777777" w:rsidR="00857962" w:rsidRPr="00371BEF" w:rsidRDefault="00857962" w:rsidP="00A163D8">
            <w:pPr>
              <w:spacing w:before="60" w:after="60"/>
            </w:pPr>
          </w:p>
        </w:tc>
      </w:tr>
      <w:tr w:rsidR="00857962" w:rsidRPr="00371BEF" w14:paraId="75180703" w14:textId="77777777" w:rsidTr="00B534F2">
        <w:trPr>
          <w:trHeight w:val="851"/>
        </w:trPr>
        <w:tc>
          <w:tcPr>
            <w:tcW w:w="1908" w:type="dxa"/>
            <w:vAlign w:val="center"/>
          </w:tcPr>
          <w:p w14:paraId="0ACD6842" w14:textId="77777777" w:rsidR="00857962" w:rsidRPr="00371BEF" w:rsidRDefault="00857962" w:rsidP="00A163D8">
            <w:pPr>
              <w:spacing w:before="60" w:after="60"/>
            </w:pPr>
          </w:p>
        </w:tc>
        <w:tc>
          <w:tcPr>
            <w:tcW w:w="3360" w:type="dxa"/>
            <w:vAlign w:val="center"/>
          </w:tcPr>
          <w:p w14:paraId="05256227" w14:textId="77777777" w:rsidR="00857962" w:rsidRPr="00371BEF" w:rsidRDefault="00857962" w:rsidP="00A163D8">
            <w:pPr>
              <w:spacing w:before="60" w:after="60"/>
            </w:pPr>
          </w:p>
        </w:tc>
        <w:tc>
          <w:tcPr>
            <w:tcW w:w="4161" w:type="dxa"/>
            <w:vAlign w:val="center"/>
          </w:tcPr>
          <w:p w14:paraId="06333229" w14:textId="77777777" w:rsidR="00857962" w:rsidRPr="00371BEF" w:rsidRDefault="00857962" w:rsidP="00A163D8">
            <w:pPr>
              <w:spacing w:before="60" w:after="60"/>
            </w:pPr>
          </w:p>
        </w:tc>
      </w:tr>
    </w:tbl>
    <w:p w14:paraId="35D2002B" w14:textId="77777777" w:rsidR="002760DE" w:rsidRDefault="002760DE" w:rsidP="00371BEF">
      <w:pPr>
        <w:pStyle w:val="Title"/>
      </w:pPr>
    </w:p>
    <w:p w14:paraId="545D31AF" w14:textId="77777777" w:rsidR="002760DE" w:rsidRDefault="002760DE" w:rsidP="00CF0D53">
      <w:pPr>
        <w:pStyle w:val="Heading1"/>
      </w:pPr>
      <w:r>
        <w:br w:type="column"/>
      </w:r>
      <w:bookmarkStart w:id="1" w:name="_Toc368476468"/>
      <w:r w:rsidRPr="00CF0D53">
        <w:lastRenderedPageBreak/>
        <w:t>Foreword</w:t>
      </w:r>
      <w:bookmarkEnd w:id="1"/>
    </w:p>
    <w:p w14:paraId="1647EC08" w14:textId="77777777" w:rsidR="002760DE" w:rsidRPr="00700DCB" w:rsidRDefault="002760DE" w:rsidP="008A4A7B">
      <w:pPr>
        <w:pStyle w:val="BodyText"/>
      </w:pPr>
      <w:r w:rsidRPr="00700DCB">
        <w:t>Competent and/or VTS authorities are encouraged to adopt this Guideline, in conjunction with IALA Recommendation V-103 and associated model courses as the basis for mandatory training in a manner consistent with their domestic legal framework.</w:t>
      </w:r>
    </w:p>
    <w:p w14:paraId="6036A022" w14:textId="77777777" w:rsidR="002760DE" w:rsidRPr="00B40771" w:rsidRDefault="002760DE" w:rsidP="008A4A7B">
      <w:pPr>
        <w:pStyle w:val="BodyText"/>
        <w:rPr>
          <w:shd w:val="clear" w:color="auto" w:fill="FFFA83"/>
        </w:rPr>
      </w:pPr>
      <w:r w:rsidRPr="00B40771">
        <w:t xml:space="preserve">The International Association of Marine Aids to Navigation and Lighthouse Authorities </w:t>
      </w:r>
      <w:r w:rsidR="003F30B1">
        <w:t xml:space="preserve">(IALA) </w:t>
      </w:r>
      <w:r w:rsidRPr="00B40771">
        <w:t xml:space="preserve">has been associated with Vessel Traffic Services since 1955 and </w:t>
      </w:r>
      <w:r w:rsidRPr="002760DE">
        <w:t>recognises</w:t>
      </w:r>
      <w:r w:rsidRPr="00B40771">
        <w:t xml:space="preserve"> the importance of human resources to the development of efficient Vessel Traffic Services worldwide.</w:t>
      </w:r>
    </w:p>
    <w:p w14:paraId="2AAA1F28" w14:textId="77777777" w:rsidR="004E6BB4" w:rsidRDefault="002760DE" w:rsidP="00D069C1">
      <w:pPr>
        <w:pStyle w:val="BodyText"/>
        <w:spacing w:after="0"/>
      </w:pPr>
      <w:r w:rsidRPr="00B40771">
        <w:t xml:space="preserve">Taking into account the International Convention on Standards of Training, Certification and </w:t>
      </w:r>
      <w:proofErr w:type="spellStart"/>
      <w:r w:rsidRPr="00B40771">
        <w:t>Watchkeeping</w:t>
      </w:r>
      <w:proofErr w:type="spellEnd"/>
      <w:r w:rsidRPr="00B40771">
        <w:t xml:space="preserve"> of Seafarers, 1978, </w:t>
      </w:r>
      <w:r w:rsidR="004E6BB4">
        <w:t xml:space="preserve">as amended in 1995 (STCW Convention) and the adoption of Resolution 10 </w:t>
      </w:r>
      <w:r w:rsidRPr="00B40771">
        <w:t xml:space="preserve"> IALA adopted  </w:t>
      </w:r>
      <w:r w:rsidR="004E6BB4">
        <w:t xml:space="preserve">the revised </w:t>
      </w:r>
      <w:r w:rsidRPr="00B40771">
        <w:t>Standards of Training and Certification of VTS Personnel</w:t>
      </w:r>
      <w:r w:rsidR="004E6BB4">
        <w:t xml:space="preserve"> contained within Recommendation V103</w:t>
      </w:r>
      <w:r w:rsidRPr="00B40771">
        <w:t>.</w:t>
      </w:r>
    </w:p>
    <w:p w14:paraId="5B79FD19" w14:textId="77777777" w:rsidR="002760DE" w:rsidRPr="00B40771" w:rsidRDefault="002760DE" w:rsidP="00D069C1">
      <w:pPr>
        <w:pStyle w:val="BodyText"/>
        <w:spacing w:after="0"/>
      </w:pPr>
      <w:r>
        <w:br/>
      </w:r>
    </w:p>
    <w:p w14:paraId="71EF916E" w14:textId="77777777" w:rsidR="002760DE" w:rsidRPr="00B40771" w:rsidRDefault="002760DE" w:rsidP="00D069C1">
      <w:pPr>
        <w:pStyle w:val="Plattetekst1"/>
      </w:pPr>
      <w:r w:rsidRPr="00B40771">
        <w:t xml:space="preserve">The model courses </w:t>
      </w:r>
      <w:r w:rsidR="004E6BB4">
        <w:t xml:space="preserve">subsequently </w:t>
      </w:r>
      <w:r w:rsidRPr="00B40771">
        <w:t>developed by IALA for VTS Personnel are:</w:t>
      </w:r>
    </w:p>
    <w:p w14:paraId="0EAB11A4" w14:textId="77777777" w:rsidR="002760DE" w:rsidRPr="00B40771" w:rsidRDefault="002760DE" w:rsidP="003F30B1">
      <w:pPr>
        <w:pStyle w:val="Plattetekst1"/>
      </w:pPr>
      <w:r w:rsidRPr="00B40771">
        <w:t>Model Course V-103/1 - VTS Operators</w:t>
      </w:r>
    </w:p>
    <w:p w14:paraId="53D06A9D" w14:textId="77777777" w:rsidR="002760DE" w:rsidRPr="00B40771" w:rsidRDefault="002760DE">
      <w:pPr>
        <w:pStyle w:val="Plattetekst1"/>
      </w:pPr>
      <w:r w:rsidRPr="00B40771">
        <w:t>Model Course V-103/2 - VTS Supervisor</w:t>
      </w:r>
    </w:p>
    <w:p w14:paraId="7D96DF0D" w14:textId="77777777" w:rsidR="002760DE" w:rsidRPr="00B40771" w:rsidRDefault="002760DE">
      <w:pPr>
        <w:pStyle w:val="Plattetekst1"/>
      </w:pPr>
      <w:r w:rsidRPr="00B40771">
        <w:t>Model Course V-103/3 - On-the-Job Training</w:t>
      </w:r>
    </w:p>
    <w:p w14:paraId="1FF7E3A5" w14:textId="77777777" w:rsidR="002760DE" w:rsidRDefault="002760DE">
      <w:pPr>
        <w:pStyle w:val="Plattetekst1"/>
      </w:pPr>
      <w:r w:rsidRPr="00B40771">
        <w:t xml:space="preserve">Model Course V-103/4 – On the Job Training Instructor </w:t>
      </w:r>
    </w:p>
    <w:p w14:paraId="03E4F667" w14:textId="77777777" w:rsidR="00D069C1" w:rsidRPr="00B40771" w:rsidRDefault="00D069C1">
      <w:pPr>
        <w:pStyle w:val="Plattetekst1"/>
      </w:pPr>
    </w:p>
    <w:p w14:paraId="01CD8F82" w14:textId="77777777" w:rsidR="002760DE" w:rsidRPr="00B40771" w:rsidRDefault="002760DE" w:rsidP="008A4A7B">
      <w:pPr>
        <w:pStyle w:val="BodyText"/>
      </w:pPr>
      <w:r w:rsidRPr="00B40771">
        <w:t xml:space="preserve">These model courses are intended to provide </w:t>
      </w:r>
      <w:r w:rsidR="00D069C1">
        <w:t>Competent</w:t>
      </w:r>
      <w:r w:rsidR="002E4D42">
        <w:t xml:space="preserve"> </w:t>
      </w:r>
      <w:r w:rsidR="00D069C1">
        <w:t>/</w:t>
      </w:r>
      <w:r w:rsidR="002E4D42">
        <w:t xml:space="preserve"> </w:t>
      </w:r>
      <w:r w:rsidR="00D069C1">
        <w:t>VTS</w:t>
      </w:r>
      <w:r w:rsidRPr="00B40771">
        <w:t xml:space="preserve"> Authorities charged with the provision of Vessel Traffic Services with specific guidance on the training of </w:t>
      </w:r>
      <w:r w:rsidRPr="00856670">
        <w:t>VTS TTIs (Teachers, Trainers and/or Instructors).</w:t>
      </w:r>
      <w:r w:rsidRPr="00B40771">
        <w:t xml:space="preserve">  They may be used by maritime training </w:t>
      </w:r>
      <w:r w:rsidR="00D069C1">
        <w:t>organisations</w:t>
      </w:r>
      <w:r w:rsidR="004E6BB4">
        <w:t>,</w:t>
      </w:r>
      <w:r w:rsidR="00D069C1" w:rsidRPr="00B40771">
        <w:t xml:space="preserve"> </w:t>
      </w:r>
      <w:r w:rsidRPr="00B40771">
        <w:t xml:space="preserve">and assistance in implementing any course may be obtained through </w:t>
      </w:r>
      <w:r w:rsidR="003F30B1">
        <w:t>IALA</w:t>
      </w:r>
      <w:r w:rsidR="003F30B1" w:rsidRPr="00B40771">
        <w:t xml:space="preserve"> </w:t>
      </w:r>
      <w:r w:rsidRPr="00B40771">
        <w:t>at the following address:</w:t>
      </w:r>
    </w:p>
    <w:p w14:paraId="460729A5" w14:textId="77777777" w:rsidR="002760DE" w:rsidRPr="00B40771" w:rsidRDefault="002760DE" w:rsidP="00D069C1">
      <w:pPr>
        <w:pStyle w:val="Plattetekst1"/>
      </w:pPr>
    </w:p>
    <w:p w14:paraId="1BD57A5C" w14:textId="77777777" w:rsidR="002760DE" w:rsidRPr="00B40771" w:rsidRDefault="002760DE" w:rsidP="003F30B1">
      <w:pPr>
        <w:pStyle w:val="Plattetekst1"/>
      </w:pPr>
      <w:r w:rsidRPr="00B40771">
        <w:t>The Secretary General,</w:t>
      </w:r>
    </w:p>
    <w:p w14:paraId="67C3D69D" w14:textId="77777777" w:rsidR="002760DE" w:rsidRDefault="002760DE">
      <w:pPr>
        <w:pStyle w:val="Plattetekst1"/>
      </w:pPr>
      <w:r w:rsidRPr="00B40771">
        <w:t>IALA/AISM,</w:t>
      </w:r>
    </w:p>
    <w:p w14:paraId="5F0D31E8" w14:textId="77777777" w:rsidR="002760DE" w:rsidRDefault="002760DE">
      <w:pPr>
        <w:pStyle w:val="Plattetekst1"/>
      </w:pPr>
      <w:r w:rsidRPr="00B40771">
        <w:t xml:space="preserve">10, rue des </w:t>
      </w:r>
      <w:proofErr w:type="spellStart"/>
      <w:r w:rsidRPr="00B40771">
        <w:t>Gaudines</w:t>
      </w:r>
      <w:proofErr w:type="spellEnd"/>
      <w:r w:rsidRPr="00B40771">
        <w:tab/>
      </w:r>
    </w:p>
    <w:p w14:paraId="18406833" w14:textId="77777777" w:rsidR="002760DE" w:rsidRDefault="002760DE">
      <w:pPr>
        <w:pStyle w:val="Plattetekst1"/>
      </w:pPr>
      <w:proofErr w:type="gramStart"/>
      <w:r w:rsidRPr="00B40771">
        <w:t xml:space="preserve">78100 Saint </w:t>
      </w:r>
      <w:proofErr w:type="spellStart"/>
      <w:r w:rsidRPr="00B40771">
        <w:t>Germain</w:t>
      </w:r>
      <w:proofErr w:type="spellEnd"/>
      <w:r w:rsidRPr="00B40771">
        <w:t xml:space="preserve"> en </w:t>
      </w:r>
      <w:proofErr w:type="spellStart"/>
      <w:r w:rsidRPr="00B40771">
        <w:t>Laye</w:t>
      </w:r>
      <w:proofErr w:type="spellEnd"/>
      <w:proofErr w:type="gramEnd"/>
    </w:p>
    <w:p w14:paraId="79EA3AF9" w14:textId="77777777" w:rsidR="002760DE" w:rsidRDefault="002760DE" w:rsidP="002760DE">
      <w:pPr>
        <w:pStyle w:val="BodyText"/>
        <w:rPr>
          <w:lang w:eastAsia="de-DE"/>
        </w:rPr>
      </w:pPr>
      <w:r w:rsidRPr="00B40771">
        <w:t>France</w:t>
      </w:r>
    </w:p>
    <w:p w14:paraId="29E5697B" w14:textId="77777777" w:rsidR="002760DE" w:rsidRDefault="002760DE" w:rsidP="00D069C1">
      <w:pPr>
        <w:pStyle w:val="Plattetekst1"/>
      </w:pPr>
      <w:r w:rsidRPr="00B40771">
        <w:t>Tel: (+) 1 33 34 51 70 01</w:t>
      </w:r>
    </w:p>
    <w:p w14:paraId="610C5372" w14:textId="77777777" w:rsidR="002760DE" w:rsidRDefault="002760DE" w:rsidP="003F30B1">
      <w:pPr>
        <w:pStyle w:val="Plattetekst1"/>
      </w:pPr>
      <w:r w:rsidRPr="00B40771">
        <w:t>Fax: (+) 1 33 34 51 82 05</w:t>
      </w:r>
    </w:p>
    <w:p w14:paraId="30EA2C5C" w14:textId="77777777" w:rsidR="002760DE" w:rsidRPr="00B40771" w:rsidRDefault="002760DE">
      <w:pPr>
        <w:pStyle w:val="Plattetekst1"/>
      </w:pPr>
      <w:proofErr w:type="gramStart"/>
      <w:r w:rsidRPr="00B40771">
        <w:t>e</w:t>
      </w:r>
      <w:proofErr w:type="gramEnd"/>
      <w:r w:rsidRPr="00B40771">
        <w:t>-mail: contact@iala-aism.org</w:t>
      </w:r>
    </w:p>
    <w:p w14:paraId="22B48723" w14:textId="77777777" w:rsidR="002760DE" w:rsidRDefault="002760DE" w:rsidP="00371BEF">
      <w:pPr>
        <w:pStyle w:val="Title"/>
      </w:pPr>
    </w:p>
    <w:p w14:paraId="02B108A9" w14:textId="77777777" w:rsidR="00210E36" w:rsidRDefault="00857962" w:rsidP="00CF0D53">
      <w:pPr>
        <w:pStyle w:val="Table"/>
      </w:pPr>
      <w:r w:rsidRPr="00371BEF">
        <w:br w:type="page"/>
      </w:r>
    </w:p>
    <w:sdt>
      <w:sdtPr>
        <w:rPr>
          <w:rFonts w:ascii="Arial" w:eastAsia="Times New Roman" w:hAnsi="Arial" w:cs="Arial"/>
          <w:b w:val="0"/>
          <w:bCs w:val="0"/>
          <w:color w:val="auto"/>
          <w:sz w:val="22"/>
          <w:szCs w:val="22"/>
          <w:lang w:val="en-GB" w:eastAsia="en-GB"/>
        </w:rPr>
        <w:id w:val="-700623346"/>
        <w:docPartObj>
          <w:docPartGallery w:val="Table of Contents"/>
          <w:docPartUnique/>
        </w:docPartObj>
      </w:sdtPr>
      <w:sdtEndPr/>
      <w:sdtContent>
        <w:p w14:paraId="5CA5DEAF" w14:textId="77777777" w:rsidR="00210E36" w:rsidRDefault="00210E36" w:rsidP="00210E36">
          <w:pPr>
            <w:pStyle w:val="TOCHeading"/>
            <w:jc w:val="center"/>
          </w:pPr>
          <w:proofErr w:type="spellStart"/>
          <w:r>
            <w:t>Table</w:t>
          </w:r>
          <w:proofErr w:type="spellEnd"/>
          <w:r>
            <w:t xml:space="preserve"> of Contents</w:t>
          </w:r>
        </w:p>
        <w:p w14:paraId="625CCE9E" w14:textId="77777777" w:rsidR="00745C0A" w:rsidRDefault="00210E36">
          <w:pPr>
            <w:pStyle w:val="TOC1"/>
            <w:rPr>
              <w:rFonts w:asciiTheme="minorHAnsi" w:eastAsiaTheme="minorEastAsia" w:hAnsiTheme="minorHAnsi" w:cstheme="minorBidi"/>
              <w:b w:val="0"/>
              <w:bCs w:val="0"/>
              <w:caps w:val="0"/>
              <w:noProof/>
              <w:lang w:val="nl-NL" w:eastAsia="nl-NL"/>
            </w:rPr>
          </w:pPr>
          <w:r>
            <w:fldChar w:fldCharType="begin"/>
          </w:r>
          <w:r>
            <w:instrText xml:space="preserve"> TOC \o "1-3" \h \z \u </w:instrText>
          </w:r>
          <w:r>
            <w:fldChar w:fldCharType="separate"/>
          </w:r>
          <w:hyperlink w:anchor="_Toc368476467" w:history="1">
            <w:r w:rsidR="00745C0A" w:rsidRPr="00866D1A">
              <w:rPr>
                <w:rStyle w:val="Hyperlink"/>
                <w:noProof/>
              </w:rPr>
              <w:t>Document Revisions</w:t>
            </w:r>
            <w:r w:rsidR="00745C0A">
              <w:rPr>
                <w:noProof/>
                <w:webHidden/>
              </w:rPr>
              <w:tab/>
            </w:r>
            <w:r w:rsidR="00745C0A">
              <w:rPr>
                <w:noProof/>
                <w:webHidden/>
              </w:rPr>
              <w:fldChar w:fldCharType="begin"/>
            </w:r>
            <w:r w:rsidR="00745C0A">
              <w:rPr>
                <w:noProof/>
                <w:webHidden/>
              </w:rPr>
              <w:instrText xml:space="preserve"> PAGEREF _Toc368476467 \h </w:instrText>
            </w:r>
            <w:r w:rsidR="00745C0A">
              <w:rPr>
                <w:noProof/>
                <w:webHidden/>
              </w:rPr>
            </w:r>
            <w:r w:rsidR="00745C0A">
              <w:rPr>
                <w:noProof/>
                <w:webHidden/>
              </w:rPr>
              <w:fldChar w:fldCharType="separate"/>
            </w:r>
            <w:r w:rsidR="00745C0A">
              <w:rPr>
                <w:noProof/>
                <w:webHidden/>
              </w:rPr>
              <w:t>2</w:t>
            </w:r>
            <w:r w:rsidR="00745C0A">
              <w:rPr>
                <w:noProof/>
                <w:webHidden/>
              </w:rPr>
              <w:fldChar w:fldCharType="end"/>
            </w:r>
          </w:hyperlink>
        </w:p>
        <w:p w14:paraId="1D6F7B96" w14:textId="77777777" w:rsidR="00745C0A" w:rsidRDefault="007B2E26">
          <w:pPr>
            <w:pStyle w:val="TOC1"/>
            <w:rPr>
              <w:rFonts w:asciiTheme="minorHAnsi" w:eastAsiaTheme="minorEastAsia" w:hAnsiTheme="minorHAnsi" w:cstheme="minorBidi"/>
              <w:b w:val="0"/>
              <w:bCs w:val="0"/>
              <w:caps w:val="0"/>
              <w:noProof/>
              <w:lang w:val="nl-NL" w:eastAsia="nl-NL"/>
            </w:rPr>
          </w:pPr>
          <w:hyperlink w:anchor="_Toc368476468" w:history="1">
            <w:r w:rsidR="00745C0A" w:rsidRPr="00866D1A">
              <w:rPr>
                <w:rStyle w:val="Hyperlink"/>
                <w:noProof/>
              </w:rPr>
              <w:t>1</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Foreword</w:t>
            </w:r>
            <w:r w:rsidR="00745C0A">
              <w:rPr>
                <w:noProof/>
                <w:webHidden/>
              </w:rPr>
              <w:tab/>
            </w:r>
            <w:r w:rsidR="00745C0A">
              <w:rPr>
                <w:noProof/>
                <w:webHidden/>
              </w:rPr>
              <w:fldChar w:fldCharType="begin"/>
            </w:r>
            <w:r w:rsidR="00745C0A">
              <w:rPr>
                <w:noProof/>
                <w:webHidden/>
              </w:rPr>
              <w:instrText xml:space="preserve"> PAGEREF _Toc368476468 \h </w:instrText>
            </w:r>
            <w:r w:rsidR="00745C0A">
              <w:rPr>
                <w:noProof/>
                <w:webHidden/>
              </w:rPr>
            </w:r>
            <w:r w:rsidR="00745C0A">
              <w:rPr>
                <w:noProof/>
                <w:webHidden/>
              </w:rPr>
              <w:fldChar w:fldCharType="separate"/>
            </w:r>
            <w:r w:rsidR="00745C0A">
              <w:rPr>
                <w:noProof/>
                <w:webHidden/>
              </w:rPr>
              <w:t>3</w:t>
            </w:r>
            <w:r w:rsidR="00745C0A">
              <w:rPr>
                <w:noProof/>
                <w:webHidden/>
              </w:rPr>
              <w:fldChar w:fldCharType="end"/>
            </w:r>
          </w:hyperlink>
        </w:p>
        <w:p w14:paraId="58E4EA74" w14:textId="77777777" w:rsidR="00745C0A" w:rsidRDefault="007B2E26">
          <w:pPr>
            <w:pStyle w:val="TOC1"/>
            <w:rPr>
              <w:rFonts w:asciiTheme="minorHAnsi" w:eastAsiaTheme="minorEastAsia" w:hAnsiTheme="minorHAnsi" w:cstheme="minorBidi"/>
              <w:b w:val="0"/>
              <w:bCs w:val="0"/>
              <w:caps w:val="0"/>
              <w:noProof/>
              <w:lang w:val="nl-NL" w:eastAsia="nl-NL"/>
            </w:rPr>
          </w:pPr>
          <w:hyperlink w:anchor="_Toc368476469" w:history="1">
            <w:r w:rsidR="00745C0A" w:rsidRPr="00866D1A">
              <w:rPr>
                <w:rStyle w:val="Hyperlink"/>
                <w:noProof/>
              </w:rPr>
              <w:t>1.</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PART A - Overview</w:t>
            </w:r>
            <w:r w:rsidR="00745C0A">
              <w:rPr>
                <w:noProof/>
                <w:webHidden/>
              </w:rPr>
              <w:tab/>
            </w:r>
            <w:r w:rsidR="00745C0A">
              <w:rPr>
                <w:noProof/>
                <w:webHidden/>
              </w:rPr>
              <w:fldChar w:fldCharType="begin"/>
            </w:r>
            <w:r w:rsidR="00745C0A">
              <w:rPr>
                <w:noProof/>
                <w:webHidden/>
              </w:rPr>
              <w:instrText xml:space="preserve"> PAGEREF _Toc368476469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14:paraId="6103507C"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70" w:history="1">
            <w:r w:rsidR="00745C0A" w:rsidRPr="00866D1A">
              <w:rPr>
                <w:rStyle w:val="Hyperlink"/>
                <w:noProof/>
              </w:rPr>
              <w:t>1.1</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Overview</w:t>
            </w:r>
            <w:r w:rsidR="00745C0A">
              <w:rPr>
                <w:noProof/>
                <w:webHidden/>
              </w:rPr>
              <w:tab/>
            </w:r>
            <w:r w:rsidR="00745C0A">
              <w:rPr>
                <w:noProof/>
                <w:webHidden/>
              </w:rPr>
              <w:fldChar w:fldCharType="begin"/>
            </w:r>
            <w:r w:rsidR="00745C0A">
              <w:rPr>
                <w:noProof/>
                <w:webHidden/>
              </w:rPr>
              <w:instrText xml:space="preserve"> PAGEREF _Toc368476470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14:paraId="573397E9"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71" w:history="1">
            <w:r w:rsidR="00745C0A" w:rsidRPr="00866D1A">
              <w:rPr>
                <w:rStyle w:val="Hyperlink"/>
                <w:noProof/>
              </w:rPr>
              <w:t>1.2</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Purpose of the Guideline</w:t>
            </w:r>
            <w:r w:rsidR="00745C0A">
              <w:rPr>
                <w:noProof/>
                <w:webHidden/>
              </w:rPr>
              <w:tab/>
            </w:r>
            <w:r w:rsidR="00745C0A">
              <w:rPr>
                <w:noProof/>
                <w:webHidden/>
              </w:rPr>
              <w:fldChar w:fldCharType="begin"/>
            </w:r>
            <w:r w:rsidR="00745C0A">
              <w:rPr>
                <w:noProof/>
                <w:webHidden/>
              </w:rPr>
              <w:instrText xml:space="preserve"> PAGEREF _Toc368476471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14:paraId="7157B0F0"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72" w:history="1">
            <w:r w:rsidR="00745C0A" w:rsidRPr="00866D1A">
              <w:rPr>
                <w:rStyle w:val="Hyperlink"/>
                <w:noProof/>
              </w:rPr>
              <w:t>1.3</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Target Group</w:t>
            </w:r>
            <w:r w:rsidR="00745C0A">
              <w:rPr>
                <w:noProof/>
                <w:webHidden/>
              </w:rPr>
              <w:tab/>
            </w:r>
            <w:r w:rsidR="00745C0A">
              <w:rPr>
                <w:noProof/>
                <w:webHidden/>
              </w:rPr>
              <w:fldChar w:fldCharType="begin"/>
            </w:r>
            <w:r w:rsidR="00745C0A">
              <w:rPr>
                <w:noProof/>
                <w:webHidden/>
              </w:rPr>
              <w:instrText xml:space="preserve"> PAGEREF _Toc368476472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14:paraId="4C2BEB96"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73" w:history="1">
            <w:r w:rsidR="00745C0A" w:rsidRPr="00866D1A">
              <w:rPr>
                <w:rStyle w:val="Hyperlink"/>
                <w:noProof/>
              </w:rPr>
              <w:t>1.4</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Use of the Guideline</w:t>
            </w:r>
            <w:r w:rsidR="00745C0A">
              <w:rPr>
                <w:noProof/>
                <w:webHidden/>
              </w:rPr>
              <w:tab/>
            </w:r>
            <w:r w:rsidR="00745C0A">
              <w:rPr>
                <w:noProof/>
                <w:webHidden/>
              </w:rPr>
              <w:fldChar w:fldCharType="begin"/>
            </w:r>
            <w:r w:rsidR="00745C0A">
              <w:rPr>
                <w:noProof/>
                <w:webHidden/>
              </w:rPr>
              <w:instrText xml:space="preserve"> PAGEREF _Toc368476473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14:paraId="4BF9B1D5" w14:textId="77777777" w:rsidR="00745C0A" w:rsidRDefault="007B2E26">
          <w:pPr>
            <w:pStyle w:val="TOC1"/>
            <w:rPr>
              <w:rFonts w:asciiTheme="minorHAnsi" w:eastAsiaTheme="minorEastAsia" w:hAnsiTheme="minorHAnsi" w:cstheme="minorBidi"/>
              <w:b w:val="0"/>
              <w:bCs w:val="0"/>
              <w:caps w:val="0"/>
              <w:noProof/>
              <w:lang w:val="nl-NL" w:eastAsia="nl-NL"/>
            </w:rPr>
          </w:pPr>
          <w:hyperlink w:anchor="_Toc368476474" w:history="1">
            <w:r w:rsidR="00745C0A" w:rsidRPr="00866D1A">
              <w:rPr>
                <w:rStyle w:val="Hyperlink"/>
                <w:noProof/>
              </w:rPr>
              <w:t>2</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Part B – Implementation of the guideline</w:t>
            </w:r>
            <w:r w:rsidR="00745C0A">
              <w:rPr>
                <w:noProof/>
                <w:webHidden/>
              </w:rPr>
              <w:tab/>
            </w:r>
            <w:r w:rsidR="00745C0A">
              <w:rPr>
                <w:noProof/>
                <w:webHidden/>
              </w:rPr>
              <w:fldChar w:fldCharType="begin"/>
            </w:r>
            <w:r w:rsidR="00745C0A">
              <w:rPr>
                <w:noProof/>
                <w:webHidden/>
              </w:rPr>
              <w:instrText xml:space="preserve"> PAGEREF _Toc368476474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14:paraId="45281823"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75" w:history="1">
            <w:r w:rsidR="00745C0A" w:rsidRPr="00866D1A">
              <w:rPr>
                <w:rStyle w:val="Hyperlink"/>
                <w:noProof/>
              </w:rPr>
              <w:t>2.1</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_Toc368476475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14:paraId="2E32D5CD"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76" w:history="1">
            <w:r w:rsidR="00745C0A" w:rsidRPr="00866D1A">
              <w:rPr>
                <w:rStyle w:val="Hyperlink"/>
                <w:noProof/>
              </w:rPr>
              <w:t>2.2</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Lesson Plans</w:t>
            </w:r>
            <w:r w:rsidR="00745C0A">
              <w:rPr>
                <w:noProof/>
                <w:webHidden/>
              </w:rPr>
              <w:tab/>
            </w:r>
            <w:r w:rsidR="00745C0A">
              <w:rPr>
                <w:noProof/>
                <w:webHidden/>
              </w:rPr>
              <w:fldChar w:fldCharType="begin"/>
            </w:r>
            <w:r w:rsidR="00745C0A">
              <w:rPr>
                <w:noProof/>
                <w:webHidden/>
              </w:rPr>
              <w:instrText xml:space="preserve"> PAGEREF _Toc368476476 \h </w:instrText>
            </w:r>
            <w:r w:rsidR="00745C0A">
              <w:rPr>
                <w:noProof/>
                <w:webHidden/>
              </w:rPr>
            </w:r>
            <w:r w:rsidR="00745C0A">
              <w:rPr>
                <w:noProof/>
                <w:webHidden/>
              </w:rPr>
              <w:fldChar w:fldCharType="separate"/>
            </w:r>
            <w:r w:rsidR="00745C0A">
              <w:rPr>
                <w:noProof/>
                <w:webHidden/>
              </w:rPr>
              <w:t>6</w:t>
            </w:r>
            <w:r w:rsidR="00745C0A">
              <w:rPr>
                <w:noProof/>
                <w:webHidden/>
              </w:rPr>
              <w:fldChar w:fldCharType="end"/>
            </w:r>
          </w:hyperlink>
        </w:p>
        <w:p w14:paraId="6F40E034"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77" w:history="1">
            <w:r w:rsidR="00745C0A" w:rsidRPr="00866D1A">
              <w:rPr>
                <w:rStyle w:val="Hyperlink"/>
                <w:noProof/>
              </w:rPr>
              <w:t>2.3</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Subject Outline</w:t>
            </w:r>
            <w:r w:rsidR="00745C0A">
              <w:rPr>
                <w:noProof/>
                <w:webHidden/>
              </w:rPr>
              <w:tab/>
            </w:r>
            <w:r w:rsidR="00745C0A">
              <w:rPr>
                <w:noProof/>
                <w:webHidden/>
              </w:rPr>
              <w:fldChar w:fldCharType="begin"/>
            </w:r>
            <w:r w:rsidR="00745C0A">
              <w:rPr>
                <w:noProof/>
                <w:webHidden/>
              </w:rPr>
              <w:instrText xml:space="preserve"> PAGEREF _Toc368476477 \h </w:instrText>
            </w:r>
            <w:r w:rsidR="00745C0A">
              <w:rPr>
                <w:noProof/>
                <w:webHidden/>
              </w:rPr>
            </w:r>
            <w:r w:rsidR="00745C0A">
              <w:rPr>
                <w:noProof/>
                <w:webHidden/>
              </w:rPr>
              <w:fldChar w:fldCharType="separate"/>
            </w:r>
            <w:r w:rsidR="00745C0A">
              <w:rPr>
                <w:noProof/>
                <w:webHidden/>
              </w:rPr>
              <w:t>6</w:t>
            </w:r>
            <w:r w:rsidR="00745C0A">
              <w:rPr>
                <w:noProof/>
                <w:webHidden/>
              </w:rPr>
              <w:fldChar w:fldCharType="end"/>
            </w:r>
          </w:hyperlink>
        </w:p>
        <w:p w14:paraId="26E616B7" w14:textId="77777777" w:rsidR="00745C0A" w:rsidRDefault="007B2E26">
          <w:pPr>
            <w:pStyle w:val="TOC1"/>
            <w:rPr>
              <w:rFonts w:asciiTheme="minorHAnsi" w:eastAsiaTheme="minorEastAsia" w:hAnsiTheme="minorHAnsi" w:cstheme="minorBidi"/>
              <w:b w:val="0"/>
              <w:bCs w:val="0"/>
              <w:caps w:val="0"/>
              <w:noProof/>
              <w:lang w:val="nl-NL" w:eastAsia="nl-NL"/>
            </w:rPr>
          </w:pPr>
          <w:hyperlink w:anchor="_Toc368476478" w:history="1">
            <w:r w:rsidR="00745C0A" w:rsidRPr="00866D1A">
              <w:rPr>
                <w:rStyle w:val="Hyperlink"/>
                <w:noProof/>
              </w:rPr>
              <w:t>3</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Part c – Guidelines for Facilitators</w:t>
            </w:r>
            <w:r w:rsidR="00745C0A">
              <w:rPr>
                <w:noProof/>
                <w:webHidden/>
              </w:rPr>
              <w:tab/>
            </w:r>
            <w:r w:rsidR="00745C0A">
              <w:rPr>
                <w:noProof/>
                <w:webHidden/>
              </w:rPr>
              <w:fldChar w:fldCharType="begin"/>
            </w:r>
            <w:r w:rsidR="00745C0A">
              <w:rPr>
                <w:noProof/>
                <w:webHidden/>
              </w:rPr>
              <w:instrText xml:space="preserve"> PAGEREF _Toc368476478 \h </w:instrText>
            </w:r>
            <w:r w:rsidR="00745C0A">
              <w:rPr>
                <w:noProof/>
                <w:webHidden/>
              </w:rPr>
            </w:r>
            <w:r w:rsidR="00745C0A">
              <w:rPr>
                <w:noProof/>
                <w:webHidden/>
              </w:rPr>
              <w:fldChar w:fldCharType="separate"/>
            </w:r>
            <w:r w:rsidR="00745C0A">
              <w:rPr>
                <w:noProof/>
                <w:webHidden/>
              </w:rPr>
              <w:t>7</w:t>
            </w:r>
            <w:r w:rsidR="00745C0A">
              <w:rPr>
                <w:noProof/>
                <w:webHidden/>
              </w:rPr>
              <w:fldChar w:fldCharType="end"/>
            </w:r>
          </w:hyperlink>
        </w:p>
        <w:p w14:paraId="64022CA4"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79" w:history="1">
            <w:r w:rsidR="00745C0A" w:rsidRPr="00866D1A">
              <w:rPr>
                <w:rStyle w:val="Hyperlink"/>
                <w:noProof/>
              </w:rPr>
              <w:t>3.1</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_Toc368476479 \h </w:instrText>
            </w:r>
            <w:r w:rsidR="00745C0A">
              <w:rPr>
                <w:noProof/>
                <w:webHidden/>
              </w:rPr>
            </w:r>
            <w:r w:rsidR="00745C0A">
              <w:rPr>
                <w:noProof/>
                <w:webHidden/>
              </w:rPr>
              <w:fldChar w:fldCharType="separate"/>
            </w:r>
            <w:r w:rsidR="00745C0A">
              <w:rPr>
                <w:noProof/>
                <w:webHidden/>
              </w:rPr>
              <w:t>7</w:t>
            </w:r>
            <w:r w:rsidR="00745C0A">
              <w:rPr>
                <w:noProof/>
                <w:webHidden/>
              </w:rPr>
              <w:fldChar w:fldCharType="end"/>
            </w:r>
          </w:hyperlink>
        </w:p>
        <w:p w14:paraId="42777854"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80" w:history="1">
            <w:r w:rsidR="00745C0A" w:rsidRPr="00866D1A">
              <w:rPr>
                <w:rStyle w:val="Hyperlink"/>
                <w:noProof/>
              </w:rPr>
              <w:t>3.2</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Modular Presentation</w:t>
            </w:r>
            <w:r w:rsidR="00745C0A">
              <w:rPr>
                <w:noProof/>
                <w:webHidden/>
              </w:rPr>
              <w:tab/>
            </w:r>
            <w:r w:rsidR="00745C0A">
              <w:rPr>
                <w:noProof/>
                <w:webHidden/>
              </w:rPr>
              <w:fldChar w:fldCharType="begin"/>
            </w:r>
            <w:r w:rsidR="00745C0A">
              <w:rPr>
                <w:noProof/>
                <w:webHidden/>
              </w:rPr>
              <w:instrText xml:space="preserve"> PAGEREF _Toc368476480 \h </w:instrText>
            </w:r>
            <w:r w:rsidR="00745C0A">
              <w:rPr>
                <w:noProof/>
                <w:webHidden/>
              </w:rPr>
            </w:r>
            <w:r w:rsidR="00745C0A">
              <w:rPr>
                <w:noProof/>
                <w:webHidden/>
              </w:rPr>
              <w:fldChar w:fldCharType="separate"/>
            </w:r>
            <w:r w:rsidR="00745C0A">
              <w:rPr>
                <w:noProof/>
                <w:webHidden/>
              </w:rPr>
              <w:t>7</w:t>
            </w:r>
            <w:r w:rsidR="00745C0A">
              <w:rPr>
                <w:noProof/>
                <w:webHidden/>
              </w:rPr>
              <w:fldChar w:fldCharType="end"/>
            </w:r>
          </w:hyperlink>
        </w:p>
        <w:p w14:paraId="7C5005CE"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81" w:history="1">
            <w:r w:rsidR="00745C0A" w:rsidRPr="00866D1A">
              <w:rPr>
                <w:rStyle w:val="Hyperlink"/>
                <w:noProof/>
              </w:rPr>
              <w:t>3.3</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Assessment</w:t>
            </w:r>
            <w:r w:rsidR="00745C0A">
              <w:rPr>
                <w:noProof/>
                <w:webHidden/>
              </w:rPr>
              <w:tab/>
            </w:r>
            <w:r w:rsidR="00745C0A">
              <w:rPr>
                <w:noProof/>
                <w:webHidden/>
              </w:rPr>
              <w:fldChar w:fldCharType="begin"/>
            </w:r>
            <w:r w:rsidR="00745C0A">
              <w:rPr>
                <w:noProof/>
                <w:webHidden/>
              </w:rPr>
              <w:instrText xml:space="preserve"> PAGEREF _Toc368476481 \h </w:instrText>
            </w:r>
            <w:r w:rsidR="00745C0A">
              <w:rPr>
                <w:noProof/>
                <w:webHidden/>
              </w:rPr>
            </w:r>
            <w:r w:rsidR="00745C0A">
              <w:rPr>
                <w:noProof/>
                <w:webHidden/>
              </w:rPr>
              <w:fldChar w:fldCharType="separate"/>
            </w:r>
            <w:r w:rsidR="00745C0A">
              <w:rPr>
                <w:noProof/>
                <w:webHidden/>
              </w:rPr>
              <w:t>7</w:t>
            </w:r>
            <w:r w:rsidR="00745C0A">
              <w:rPr>
                <w:noProof/>
                <w:webHidden/>
              </w:rPr>
              <w:fldChar w:fldCharType="end"/>
            </w:r>
          </w:hyperlink>
        </w:p>
        <w:p w14:paraId="24FBA121"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82" w:history="1">
            <w:r w:rsidR="00745C0A" w:rsidRPr="00866D1A">
              <w:rPr>
                <w:rStyle w:val="Hyperlink"/>
                <w:noProof/>
              </w:rPr>
              <w:t>3.4</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Implementation</w:t>
            </w:r>
            <w:r w:rsidR="00745C0A">
              <w:rPr>
                <w:noProof/>
                <w:webHidden/>
              </w:rPr>
              <w:tab/>
            </w:r>
            <w:r w:rsidR="00745C0A">
              <w:rPr>
                <w:noProof/>
                <w:webHidden/>
              </w:rPr>
              <w:fldChar w:fldCharType="begin"/>
            </w:r>
            <w:r w:rsidR="00745C0A">
              <w:rPr>
                <w:noProof/>
                <w:webHidden/>
              </w:rPr>
              <w:instrText xml:space="preserve"> PAGEREF _Toc368476482 \h </w:instrText>
            </w:r>
            <w:r w:rsidR="00745C0A">
              <w:rPr>
                <w:noProof/>
                <w:webHidden/>
              </w:rPr>
            </w:r>
            <w:r w:rsidR="00745C0A">
              <w:rPr>
                <w:noProof/>
                <w:webHidden/>
              </w:rPr>
              <w:fldChar w:fldCharType="separate"/>
            </w:r>
            <w:r w:rsidR="00745C0A">
              <w:rPr>
                <w:noProof/>
                <w:webHidden/>
              </w:rPr>
              <w:t>8</w:t>
            </w:r>
            <w:r w:rsidR="00745C0A">
              <w:rPr>
                <w:noProof/>
                <w:webHidden/>
              </w:rPr>
              <w:fldChar w:fldCharType="end"/>
            </w:r>
          </w:hyperlink>
        </w:p>
        <w:p w14:paraId="64613B0A" w14:textId="77777777" w:rsidR="00745C0A" w:rsidRDefault="007B2E26">
          <w:pPr>
            <w:pStyle w:val="TOC1"/>
            <w:rPr>
              <w:rFonts w:asciiTheme="minorHAnsi" w:eastAsiaTheme="minorEastAsia" w:hAnsiTheme="minorHAnsi" w:cstheme="minorBidi"/>
              <w:b w:val="0"/>
              <w:bCs w:val="0"/>
              <w:caps w:val="0"/>
              <w:noProof/>
              <w:lang w:val="nl-NL" w:eastAsia="nl-NL"/>
            </w:rPr>
          </w:pPr>
          <w:hyperlink w:anchor="_Toc368476483" w:history="1">
            <w:r w:rsidR="00745C0A" w:rsidRPr="00866D1A">
              <w:rPr>
                <w:rStyle w:val="Hyperlink"/>
                <w:noProof/>
              </w:rPr>
              <w:t>4</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PART e – Course Modules</w:t>
            </w:r>
            <w:r w:rsidR="00745C0A">
              <w:rPr>
                <w:noProof/>
                <w:webHidden/>
              </w:rPr>
              <w:tab/>
            </w:r>
            <w:r w:rsidR="00745C0A">
              <w:rPr>
                <w:noProof/>
                <w:webHidden/>
              </w:rPr>
              <w:fldChar w:fldCharType="begin"/>
            </w:r>
            <w:r w:rsidR="00745C0A">
              <w:rPr>
                <w:noProof/>
                <w:webHidden/>
              </w:rPr>
              <w:instrText xml:space="preserve"> PAGEREF _Toc368476483 \h </w:instrText>
            </w:r>
            <w:r w:rsidR="00745C0A">
              <w:rPr>
                <w:noProof/>
                <w:webHidden/>
              </w:rPr>
            </w:r>
            <w:r w:rsidR="00745C0A">
              <w:rPr>
                <w:noProof/>
                <w:webHidden/>
              </w:rPr>
              <w:fldChar w:fldCharType="separate"/>
            </w:r>
            <w:r w:rsidR="00745C0A">
              <w:rPr>
                <w:noProof/>
                <w:webHidden/>
              </w:rPr>
              <w:t>9</w:t>
            </w:r>
            <w:r w:rsidR="00745C0A">
              <w:rPr>
                <w:noProof/>
                <w:webHidden/>
              </w:rPr>
              <w:fldChar w:fldCharType="end"/>
            </w:r>
          </w:hyperlink>
        </w:p>
        <w:p w14:paraId="0122D67D"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84" w:history="1">
            <w:r w:rsidR="00745C0A" w:rsidRPr="00866D1A">
              <w:rPr>
                <w:rStyle w:val="Hyperlink"/>
                <w:noProof/>
                <w:lang w:eastAsia="de-DE"/>
              </w:rPr>
              <w:t>4.1</w:t>
            </w:r>
            <w:r w:rsidR="00745C0A">
              <w:rPr>
                <w:rFonts w:asciiTheme="minorHAnsi" w:eastAsiaTheme="minorEastAsia" w:hAnsiTheme="minorHAnsi" w:cstheme="minorBidi"/>
                <w:bCs w:val="0"/>
                <w:noProof/>
                <w:szCs w:val="22"/>
                <w:lang w:val="nl-NL" w:eastAsia="nl-NL"/>
              </w:rPr>
              <w:tab/>
            </w:r>
            <w:r w:rsidR="00745C0A" w:rsidRPr="00866D1A">
              <w:rPr>
                <w:rStyle w:val="Hyperlink"/>
                <w:noProof/>
                <w:lang w:eastAsia="de-DE"/>
              </w:rPr>
              <w:t>Course Development</w:t>
            </w:r>
            <w:r w:rsidR="00745C0A">
              <w:rPr>
                <w:noProof/>
                <w:webHidden/>
              </w:rPr>
              <w:tab/>
            </w:r>
            <w:r w:rsidR="00745C0A">
              <w:rPr>
                <w:noProof/>
                <w:webHidden/>
              </w:rPr>
              <w:fldChar w:fldCharType="begin"/>
            </w:r>
            <w:r w:rsidR="00745C0A">
              <w:rPr>
                <w:noProof/>
                <w:webHidden/>
              </w:rPr>
              <w:instrText xml:space="preserve"> PAGEREF _Toc368476484 \h </w:instrText>
            </w:r>
            <w:r w:rsidR="00745C0A">
              <w:rPr>
                <w:noProof/>
                <w:webHidden/>
              </w:rPr>
            </w:r>
            <w:r w:rsidR="00745C0A">
              <w:rPr>
                <w:noProof/>
                <w:webHidden/>
              </w:rPr>
              <w:fldChar w:fldCharType="separate"/>
            </w:r>
            <w:r w:rsidR="00745C0A">
              <w:rPr>
                <w:noProof/>
                <w:webHidden/>
              </w:rPr>
              <w:t>13</w:t>
            </w:r>
            <w:r w:rsidR="00745C0A">
              <w:rPr>
                <w:noProof/>
                <w:webHidden/>
              </w:rPr>
              <w:fldChar w:fldCharType="end"/>
            </w:r>
          </w:hyperlink>
        </w:p>
        <w:p w14:paraId="308B2372" w14:textId="77777777" w:rsidR="00745C0A" w:rsidRDefault="007B2E26">
          <w:pPr>
            <w:pStyle w:val="TOC3"/>
            <w:rPr>
              <w:rFonts w:asciiTheme="minorHAnsi" w:eastAsiaTheme="minorEastAsia" w:hAnsiTheme="minorHAnsi" w:cstheme="minorBidi"/>
              <w:noProof/>
              <w:sz w:val="22"/>
              <w:szCs w:val="22"/>
              <w:lang w:val="nl-NL" w:eastAsia="nl-NL"/>
            </w:rPr>
          </w:pPr>
          <w:hyperlink w:anchor="_Toc368476485" w:history="1">
            <w:r w:rsidR="00745C0A" w:rsidRPr="00866D1A">
              <w:rPr>
                <w:rStyle w:val="Hyperlink"/>
                <w:noProof/>
              </w:rPr>
              <w:t>4.1.1</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_Toc368476485 \h </w:instrText>
            </w:r>
            <w:r w:rsidR="00745C0A">
              <w:rPr>
                <w:noProof/>
                <w:webHidden/>
              </w:rPr>
            </w:r>
            <w:r w:rsidR="00745C0A">
              <w:rPr>
                <w:noProof/>
                <w:webHidden/>
              </w:rPr>
              <w:fldChar w:fldCharType="separate"/>
            </w:r>
            <w:r w:rsidR="00745C0A">
              <w:rPr>
                <w:noProof/>
                <w:webHidden/>
              </w:rPr>
              <w:t>13</w:t>
            </w:r>
            <w:r w:rsidR="00745C0A">
              <w:rPr>
                <w:noProof/>
                <w:webHidden/>
              </w:rPr>
              <w:fldChar w:fldCharType="end"/>
            </w:r>
          </w:hyperlink>
        </w:p>
        <w:p w14:paraId="64DBA26E" w14:textId="77777777" w:rsidR="00745C0A" w:rsidRDefault="007B2E26">
          <w:pPr>
            <w:pStyle w:val="TOC3"/>
            <w:rPr>
              <w:rFonts w:asciiTheme="minorHAnsi" w:eastAsiaTheme="minorEastAsia" w:hAnsiTheme="minorHAnsi" w:cstheme="minorBidi"/>
              <w:noProof/>
              <w:sz w:val="22"/>
              <w:szCs w:val="22"/>
              <w:lang w:val="nl-NL" w:eastAsia="nl-NL"/>
            </w:rPr>
          </w:pPr>
          <w:hyperlink w:anchor="_Toc368476486" w:history="1">
            <w:r w:rsidR="00745C0A" w:rsidRPr="00866D1A">
              <w:rPr>
                <w:rStyle w:val="Hyperlink"/>
                <w:noProof/>
              </w:rPr>
              <w:t>4.1.2</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Content</w:t>
            </w:r>
            <w:r w:rsidR="00745C0A">
              <w:rPr>
                <w:noProof/>
                <w:webHidden/>
              </w:rPr>
              <w:tab/>
            </w:r>
            <w:r w:rsidR="00745C0A">
              <w:rPr>
                <w:noProof/>
                <w:webHidden/>
              </w:rPr>
              <w:fldChar w:fldCharType="begin"/>
            </w:r>
            <w:r w:rsidR="00745C0A">
              <w:rPr>
                <w:noProof/>
                <w:webHidden/>
              </w:rPr>
              <w:instrText xml:space="preserve"> PAGEREF _Toc368476486 \h </w:instrText>
            </w:r>
            <w:r w:rsidR="00745C0A">
              <w:rPr>
                <w:noProof/>
                <w:webHidden/>
              </w:rPr>
            </w:r>
            <w:r w:rsidR="00745C0A">
              <w:rPr>
                <w:noProof/>
                <w:webHidden/>
              </w:rPr>
              <w:fldChar w:fldCharType="separate"/>
            </w:r>
            <w:r w:rsidR="00745C0A">
              <w:rPr>
                <w:noProof/>
                <w:webHidden/>
              </w:rPr>
              <w:t>14</w:t>
            </w:r>
            <w:r w:rsidR="00745C0A">
              <w:rPr>
                <w:noProof/>
                <w:webHidden/>
              </w:rPr>
              <w:fldChar w:fldCharType="end"/>
            </w:r>
          </w:hyperlink>
        </w:p>
        <w:p w14:paraId="58F34F62"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87" w:history="1">
            <w:r w:rsidR="00745C0A" w:rsidRPr="00866D1A">
              <w:rPr>
                <w:rStyle w:val="Hyperlink"/>
                <w:noProof/>
                <w:lang w:eastAsia="de-DE"/>
              </w:rPr>
              <w:t>4.2</w:t>
            </w:r>
            <w:r w:rsidR="00745C0A">
              <w:rPr>
                <w:rFonts w:asciiTheme="minorHAnsi" w:eastAsiaTheme="minorEastAsia" w:hAnsiTheme="minorHAnsi" w:cstheme="minorBidi"/>
                <w:bCs w:val="0"/>
                <w:noProof/>
                <w:szCs w:val="22"/>
                <w:lang w:val="nl-NL" w:eastAsia="nl-NL"/>
              </w:rPr>
              <w:tab/>
            </w:r>
            <w:r w:rsidR="00745C0A" w:rsidRPr="00866D1A">
              <w:rPr>
                <w:rStyle w:val="Hyperlink"/>
                <w:noProof/>
                <w:lang w:eastAsia="de-DE"/>
              </w:rPr>
              <w:t>Instructional Techniques</w:t>
            </w:r>
            <w:r w:rsidR="00745C0A">
              <w:rPr>
                <w:noProof/>
                <w:webHidden/>
              </w:rPr>
              <w:tab/>
            </w:r>
            <w:r w:rsidR="00745C0A">
              <w:rPr>
                <w:noProof/>
                <w:webHidden/>
              </w:rPr>
              <w:fldChar w:fldCharType="begin"/>
            </w:r>
            <w:r w:rsidR="00745C0A">
              <w:rPr>
                <w:noProof/>
                <w:webHidden/>
              </w:rPr>
              <w:instrText xml:space="preserve"> PAGEREF _Toc368476487 \h </w:instrText>
            </w:r>
            <w:r w:rsidR="00745C0A">
              <w:rPr>
                <w:noProof/>
                <w:webHidden/>
              </w:rPr>
            </w:r>
            <w:r w:rsidR="00745C0A">
              <w:rPr>
                <w:noProof/>
                <w:webHidden/>
              </w:rPr>
              <w:fldChar w:fldCharType="separate"/>
            </w:r>
            <w:r w:rsidR="00745C0A">
              <w:rPr>
                <w:noProof/>
                <w:webHidden/>
              </w:rPr>
              <w:t>14</w:t>
            </w:r>
            <w:r w:rsidR="00745C0A">
              <w:rPr>
                <w:noProof/>
                <w:webHidden/>
              </w:rPr>
              <w:fldChar w:fldCharType="end"/>
            </w:r>
          </w:hyperlink>
        </w:p>
        <w:p w14:paraId="093936AD" w14:textId="77777777" w:rsidR="00745C0A" w:rsidRDefault="007B2E26">
          <w:pPr>
            <w:pStyle w:val="TOC3"/>
            <w:rPr>
              <w:rFonts w:asciiTheme="minorHAnsi" w:eastAsiaTheme="minorEastAsia" w:hAnsiTheme="minorHAnsi" w:cstheme="minorBidi"/>
              <w:noProof/>
              <w:sz w:val="22"/>
              <w:szCs w:val="22"/>
              <w:lang w:val="nl-NL" w:eastAsia="nl-NL"/>
            </w:rPr>
          </w:pPr>
          <w:hyperlink w:anchor="_Toc368476488" w:history="1">
            <w:r w:rsidR="00745C0A" w:rsidRPr="00866D1A">
              <w:rPr>
                <w:rStyle w:val="Hyperlink"/>
                <w:noProof/>
              </w:rPr>
              <w:t>4.2.1</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_Toc368476488 \h </w:instrText>
            </w:r>
            <w:r w:rsidR="00745C0A">
              <w:rPr>
                <w:noProof/>
                <w:webHidden/>
              </w:rPr>
            </w:r>
            <w:r w:rsidR="00745C0A">
              <w:rPr>
                <w:noProof/>
                <w:webHidden/>
              </w:rPr>
              <w:fldChar w:fldCharType="separate"/>
            </w:r>
            <w:r w:rsidR="00745C0A">
              <w:rPr>
                <w:noProof/>
                <w:webHidden/>
              </w:rPr>
              <w:t>14</w:t>
            </w:r>
            <w:r w:rsidR="00745C0A">
              <w:rPr>
                <w:noProof/>
                <w:webHidden/>
              </w:rPr>
              <w:fldChar w:fldCharType="end"/>
            </w:r>
          </w:hyperlink>
        </w:p>
        <w:p w14:paraId="72F336AE" w14:textId="77777777" w:rsidR="00745C0A" w:rsidRDefault="007B2E26">
          <w:pPr>
            <w:pStyle w:val="TOC3"/>
            <w:rPr>
              <w:rFonts w:asciiTheme="minorHAnsi" w:eastAsiaTheme="minorEastAsia" w:hAnsiTheme="minorHAnsi" w:cstheme="minorBidi"/>
              <w:noProof/>
              <w:sz w:val="22"/>
              <w:szCs w:val="22"/>
              <w:lang w:val="nl-NL" w:eastAsia="nl-NL"/>
            </w:rPr>
          </w:pPr>
          <w:hyperlink w:anchor="_Toc368476489" w:history="1">
            <w:r w:rsidR="00745C0A" w:rsidRPr="00866D1A">
              <w:rPr>
                <w:rStyle w:val="Hyperlink"/>
                <w:noProof/>
              </w:rPr>
              <w:t>4.2.2</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Content</w:t>
            </w:r>
            <w:r w:rsidR="00745C0A">
              <w:rPr>
                <w:noProof/>
                <w:webHidden/>
              </w:rPr>
              <w:tab/>
            </w:r>
            <w:r w:rsidR="00745C0A">
              <w:rPr>
                <w:noProof/>
                <w:webHidden/>
              </w:rPr>
              <w:fldChar w:fldCharType="begin"/>
            </w:r>
            <w:r w:rsidR="00745C0A">
              <w:rPr>
                <w:noProof/>
                <w:webHidden/>
              </w:rPr>
              <w:instrText xml:space="preserve"> PAGEREF _Toc368476489 \h </w:instrText>
            </w:r>
            <w:r w:rsidR="00745C0A">
              <w:rPr>
                <w:noProof/>
                <w:webHidden/>
              </w:rPr>
            </w:r>
            <w:r w:rsidR="00745C0A">
              <w:rPr>
                <w:noProof/>
                <w:webHidden/>
              </w:rPr>
              <w:fldChar w:fldCharType="separate"/>
            </w:r>
            <w:r w:rsidR="00745C0A">
              <w:rPr>
                <w:noProof/>
                <w:webHidden/>
              </w:rPr>
              <w:t>15</w:t>
            </w:r>
            <w:r w:rsidR="00745C0A">
              <w:rPr>
                <w:noProof/>
                <w:webHidden/>
              </w:rPr>
              <w:fldChar w:fldCharType="end"/>
            </w:r>
          </w:hyperlink>
        </w:p>
        <w:p w14:paraId="77859503"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90" w:history="1">
            <w:r w:rsidR="00745C0A" w:rsidRPr="00866D1A">
              <w:rPr>
                <w:rStyle w:val="Hyperlink"/>
                <w:noProof/>
                <w:lang w:eastAsia="de-DE"/>
              </w:rPr>
              <w:t>4.3</w:t>
            </w:r>
            <w:r w:rsidR="00745C0A">
              <w:rPr>
                <w:rFonts w:asciiTheme="minorHAnsi" w:eastAsiaTheme="minorEastAsia" w:hAnsiTheme="minorHAnsi" w:cstheme="minorBidi"/>
                <w:bCs w:val="0"/>
                <w:noProof/>
                <w:szCs w:val="22"/>
                <w:lang w:val="nl-NL" w:eastAsia="nl-NL"/>
              </w:rPr>
              <w:tab/>
            </w:r>
            <w:r w:rsidR="00745C0A" w:rsidRPr="00866D1A">
              <w:rPr>
                <w:rStyle w:val="Hyperlink"/>
                <w:noProof/>
                <w:lang w:eastAsia="de-DE"/>
              </w:rPr>
              <w:t>Communication</w:t>
            </w:r>
            <w:r w:rsidR="00745C0A">
              <w:rPr>
                <w:noProof/>
                <w:webHidden/>
              </w:rPr>
              <w:tab/>
            </w:r>
            <w:r w:rsidR="00745C0A">
              <w:rPr>
                <w:noProof/>
                <w:webHidden/>
              </w:rPr>
              <w:fldChar w:fldCharType="begin"/>
            </w:r>
            <w:r w:rsidR="00745C0A">
              <w:rPr>
                <w:noProof/>
                <w:webHidden/>
              </w:rPr>
              <w:instrText xml:space="preserve"> PAGEREF _Toc368476490 \h </w:instrText>
            </w:r>
            <w:r w:rsidR="00745C0A">
              <w:rPr>
                <w:noProof/>
                <w:webHidden/>
              </w:rPr>
            </w:r>
            <w:r w:rsidR="00745C0A">
              <w:rPr>
                <w:noProof/>
                <w:webHidden/>
              </w:rPr>
              <w:fldChar w:fldCharType="separate"/>
            </w:r>
            <w:r w:rsidR="00745C0A">
              <w:rPr>
                <w:noProof/>
                <w:webHidden/>
              </w:rPr>
              <w:t>15</w:t>
            </w:r>
            <w:r w:rsidR="00745C0A">
              <w:rPr>
                <w:noProof/>
                <w:webHidden/>
              </w:rPr>
              <w:fldChar w:fldCharType="end"/>
            </w:r>
          </w:hyperlink>
        </w:p>
        <w:p w14:paraId="5AB29231" w14:textId="77777777" w:rsidR="00745C0A" w:rsidRDefault="007B2E26">
          <w:pPr>
            <w:pStyle w:val="TOC3"/>
            <w:rPr>
              <w:rFonts w:asciiTheme="minorHAnsi" w:eastAsiaTheme="minorEastAsia" w:hAnsiTheme="minorHAnsi" w:cstheme="minorBidi"/>
              <w:noProof/>
              <w:sz w:val="22"/>
              <w:szCs w:val="22"/>
              <w:lang w:val="nl-NL" w:eastAsia="nl-NL"/>
            </w:rPr>
          </w:pPr>
          <w:hyperlink w:anchor="_Toc368476491" w:history="1">
            <w:r w:rsidR="00745C0A" w:rsidRPr="00866D1A">
              <w:rPr>
                <w:rStyle w:val="Hyperlink"/>
                <w:noProof/>
              </w:rPr>
              <w:t>4.3.1</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_Toc368476491 \h </w:instrText>
            </w:r>
            <w:r w:rsidR="00745C0A">
              <w:rPr>
                <w:noProof/>
                <w:webHidden/>
              </w:rPr>
            </w:r>
            <w:r w:rsidR="00745C0A">
              <w:rPr>
                <w:noProof/>
                <w:webHidden/>
              </w:rPr>
              <w:fldChar w:fldCharType="separate"/>
            </w:r>
            <w:r w:rsidR="00745C0A">
              <w:rPr>
                <w:noProof/>
                <w:webHidden/>
              </w:rPr>
              <w:t>15</w:t>
            </w:r>
            <w:r w:rsidR="00745C0A">
              <w:rPr>
                <w:noProof/>
                <w:webHidden/>
              </w:rPr>
              <w:fldChar w:fldCharType="end"/>
            </w:r>
          </w:hyperlink>
        </w:p>
        <w:p w14:paraId="0F9F569E" w14:textId="77777777" w:rsidR="00745C0A" w:rsidRDefault="007B2E26">
          <w:pPr>
            <w:pStyle w:val="TOC3"/>
            <w:rPr>
              <w:rFonts w:asciiTheme="minorHAnsi" w:eastAsiaTheme="minorEastAsia" w:hAnsiTheme="minorHAnsi" w:cstheme="minorBidi"/>
              <w:noProof/>
              <w:sz w:val="22"/>
              <w:szCs w:val="22"/>
              <w:lang w:val="nl-NL" w:eastAsia="nl-NL"/>
            </w:rPr>
          </w:pPr>
          <w:hyperlink w:anchor="_Toc368476492" w:history="1">
            <w:r w:rsidR="00745C0A" w:rsidRPr="00866D1A">
              <w:rPr>
                <w:rStyle w:val="Hyperlink"/>
                <w:noProof/>
              </w:rPr>
              <w:t>4.3.2</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Content</w:t>
            </w:r>
            <w:r w:rsidR="00745C0A">
              <w:rPr>
                <w:noProof/>
                <w:webHidden/>
              </w:rPr>
              <w:tab/>
            </w:r>
            <w:r w:rsidR="00745C0A">
              <w:rPr>
                <w:noProof/>
                <w:webHidden/>
              </w:rPr>
              <w:fldChar w:fldCharType="begin"/>
            </w:r>
            <w:r w:rsidR="00745C0A">
              <w:rPr>
                <w:noProof/>
                <w:webHidden/>
              </w:rPr>
              <w:instrText xml:space="preserve"> PAGEREF _Toc368476492 \h </w:instrText>
            </w:r>
            <w:r w:rsidR="00745C0A">
              <w:rPr>
                <w:noProof/>
                <w:webHidden/>
              </w:rPr>
            </w:r>
            <w:r w:rsidR="00745C0A">
              <w:rPr>
                <w:noProof/>
                <w:webHidden/>
              </w:rPr>
              <w:fldChar w:fldCharType="separate"/>
            </w:r>
            <w:r w:rsidR="00745C0A">
              <w:rPr>
                <w:noProof/>
                <w:webHidden/>
              </w:rPr>
              <w:t>15</w:t>
            </w:r>
            <w:r w:rsidR="00745C0A">
              <w:rPr>
                <w:noProof/>
                <w:webHidden/>
              </w:rPr>
              <w:fldChar w:fldCharType="end"/>
            </w:r>
          </w:hyperlink>
        </w:p>
        <w:p w14:paraId="6ECAA5B1"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93" w:history="1">
            <w:r w:rsidR="00745C0A" w:rsidRPr="00866D1A">
              <w:rPr>
                <w:rStyle w:val="Hyperlink"/>
                <w:noProof/>
              </w:rPr>
              <w:t>4.4</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Assessing Performance</w:t>
            </w:r>
            <w:r w:rsidR="00745C0A">
              <w:rPr>
                <w:noProof/>
                <w:webHidden/>
              </w:rPr>
              <w:tab/>
            </w:r>
            <w:r w:rsidR="00745C0A">
              <w:rPr>
                <w:noProof/>
                <w:webHidden/>
              </w:rPr>
              <w:fldChar w:fldCharType="begin"/>
            </w:r>
            <w:r w:rsidR="00745C0A">
              <w:rPr>
                <w:noProof/>
                <w:webHidden/>
              </w:rPr>
              <w:instrText xml:space="preserve"> PAGEREF _Toc368476493 \h </w:instrText>
            </w:r>
            <w:r w:rsidR="00745C0A">
              <w:rPr>
                <w:noProof/>
                <w:webHidden/>
              </w:rPr>
            </w:r>
            <w:r w:rsidR="00745C0A">
              <w:rPr>
                <w:noProof/>
                <w:webHidden/>
              </w:rPr>
              <w:fldChar w:fldCharType="separate"/>
            </w:r>
            <w:r w:rsidR="00745C0A">
              <w:rPr>
                <w:noProof/>
                <w:webHidden/>
              </w:rPr>
              <w:t>15</w:t>
            </w:r>
            <w:r w:rsidR="00745C0A">
              <w:rPr>
                <w:noProof/>
                <w:webHidden/>
              </w:rPr>
              <w:fldChar w:fldCharType="end"/>
            </w:r>
          </w:hyperlink>
        </w:p>
        <w:p w14:paraId="6F435D47" w14:textId="77777777" w:rsidR="00745C0A" w:rsidRDefault="007B2E26">
          <w:pPr>
            <w:pStyle w:val="TOC3"/>
            <w:rPr>
              <w:rFonts w:asciiTheme="minorHAnsi" w:eastAsiaTheme="minorEastAsia" w:hAnsiTheme="minorHAnsi" w:cstheme="minorBidi"/>
              <w:noProof/>
              <w:sz w:val="22"/>
              <w:szCs w:val="22"/>
              <w:lang w:val="nl-NL" w:eastAsia="nl-NL"/>
            </w:rPr>
          </w:pPr>
          <w:hyperlink w:anchor="_Toc368476494" w:history="1">
            <w:r w:rsidR="00745C0A" w:rsidRPr="00866D1A">
              <w:rPr>
                <w:rStyle w:val="Hyperlink"/>
                <w:noProof/>
              </w:rPr>
              <w:t>4.4.1</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_Toc368476494 \h </w:instrText>
            </w:r>
            <w:r w:rsidR="00745C0A">
              <w:rPr>
                <w:noProof/>
                <w:webHidden/>
              </w:rPr>
            </w:r>
            <w:r w:rsidR="00745C0A">
              <w:rPr>
                <w:noProof/>
                <w:webHidden/>
              </w:rPr>
              <w:fldChar w:fldCharType="separate"/>
            </w:r>
            <w:r w:rsidR="00745C0A">
              <w:rPr>
                <w:noProof/>
                <w:webHidden/>
              </w:rPr>
              <w:t>15</w:t>
            </w:r>
            <w:r w:rsidR="00745C0A">
              <w:rPr>
                <w:noProof/>
                <w:webHidden/>
              </w:rPr>
              <w:fldChar w:fldCharType="end"/>
            </w:r>
          </w:hyperlink>
        </w:p>
        <w:p w14:paraId="065E4EE1" w14:textId="77777777" w:rsidR="00745C0A" w:rsidRDefault="007B2E26">
          <w:pPr>
            <w:pStyle w:val="TOC3"/>
            <w:rPr>
              <w:rFonts w:asciiTheme="minorHAnsi" w:eastAsiaTheme="minorEastAsia" w:hAnsiTheme="minorHAnsi" w:cstheme="minorBidi"/>
              <w:noProof/>
              <w:sz w:val="22"/>
              <w:szCs w:val="22"/>
              <w:lang w:val="nl-NL" w:eastAsia="nl-NL"/>
            </w:rPr>
          </w:pPr>
          <w:hyperlink w:anchor="_Toc368476495" w:history="1">
            <w:r w:rsidR="00745C0A" w:rsidRPr="00866D1A">
              <w:rPr>
                <w:rStyle w:val="Hyperlink"/>
                <w:noProof/>
              </w:rPr>
              <w:t>4.4.2</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Content</w:t>
            </w:r>
            <w:r w:rsidR="00745C0A">
              <w:rPr>
                <w:noProof/>
                <w:webHidden/>
              </w:rPr>
              <w:tab/>
            </w:r>
            <w:r w:rsidR="00745C0A">
              <w:rPr>
                <w:noProof/>
                <w:webHidden/>
              </w:rPr>
              <w:fldChar w:fldCharType="begin"/>
            </w:r>
            <w:r w:rsidR="00745C0A">
              <w:rPr>
                <w:noProof/>
                <w:webHidden/>
              </w:rPr>
              <w:instrText xml:space="preserve"> PAGEREF _Toc368476495 \h </w:instrText>
            </w:r>
            <w:r w:rsidR="00745C0A">
              <w:rPr>
                <w:noProof/>
                <w:webHidden/>
              </w:rPr>
            </w:r>
            <w:r w:rsidR="00745C0A">
              <w:rPr>
                <w:noProof/>
                <w:webHidden/>
              </w:rPr>
              <w:fldChar w:fldCharType="separate"/>
            </w:r>
            <w:r w:rsidR="00745C0A">
              <w:rPr>
                <w:noProof/>
                <w:webHidden/>
              </w:rPr>
              <w:t>16</w:t>
            </w:r>
            <w:r w:rsidR="00745C0A">
              <w:rPr>
                <w:noProof/>
                <w:webHidden/>
              </w:rPr>
              <w:fldChar w:fldCharType="end"/>
            </w:r>
          </w:hyperlink>
        </w:p>
        <w:p w14:paraId="6B04B85F" w14:textId="77777777" w:rsidR="00745C0A" w:rsidRDefault="007B2E26">
          <w:pPr>
            <w:pStyle w:val="TOC2"/>
            <w:rPr>
              <w:rFonts w:asciiTheme="minorHAnsi" w:eastAsiaTheme="minorEastAsia" w:hAnsiTheme="minorHAnsi" w:cstheme="minorBidi"/>
              <w:bCs w:val="0"/>
              <w:noProof/>
              <w:szCs w:val="22"/>
              <w:lang w:val="nl-NL" w:eastAsia="nl-NL"/>
            </w:rPr>
          </w:pPr>
          <w:hyperlink w:anchor="_Toc368476496" w:history="1">
            <w:r w:rsidR="00745C0A" w:rsidRPr="00866D1A">
              <w:rPr>
                <w:rStyle w:val="Hyperlink"/>
                <w:noProof/>
              </w:rPr>
              <w:t>4.5</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Training Management System</w:t>
            </w:r>
            <w:r w:rsidR="00745C0A">
              <w:rPr>
                <w:noProof/>
                <w:webHidden/>
              </w:rPr>
              <w:tab/>
            </w:r>
            <w:r w:rsidR="00745C0A">
              <w:rPr>
                <w:noProof/>
                <w:webHidden/>
              </w:rPr>
              <w:fldChar w:fldCharType="begin"/>
            </w:r>
            <w:r w:rsidR="00745C0A">
              <w:rPr>
                <w:noProof/>
                <w:webHidden/>
              </w:rPr>
              <w:instrText xml:space="preserve"> PAGEREF _Toc368476496 \h </w:instrText>
            </w:r>
            <w:r w:rsidR="00745C0A">
              <w:rPr>
                <w:noProof/>
                <w:webHidden/>
              </w:rPr>
            </w:r>
            <w:r w:rsidR="00745C0A">
              <w:rPr>
                <w:noProof/>
                <w:webHidden/>
              </w:rPr>
              <w:fldChar w:fldCharType="separate"/>
            </w:r>
            <w:r w:rsidR="00745C0A">
              <w:rPr>
                <w:noProof/>
                <w:webHidden/>
              </w:rPr>
              <w:t>16</w:t>
            </w:r>
            <w:r w:rsidR="00745C0A">
              <w:rPr>
                <w:noProof/>
                <w:webHidden/>
              </w:rPr>
              <w:fldChar w:fldCharType="end"/>
            </w:r>
          </w:hyperlink>
        </w:p>
        <w:p w14:paraId="2F21FBEA" w14:textId="77777777" w:rsidR="00745C0A" w:rsidRDefault="007B2E26">
          <w:pPr>
            <w:pStyle w:val="TOC3"/>
            <w:rPr>
              <w:rFonts w:asciiTheme="minorHAnsi" w:eastAsiaTheme="minorEastAsia" w:hAnsiTheme="minorHAnsi" w:cstheme="minorBidi"/>
              <w:noProof/>
              <w:sz w:val="22"/>
              <w:szCs w:val="22"/>
              <w:lang w:val="nl-NL" w:eastAsia="nl-NL"/>
            </w:rPr>
          </w:pPr>
          <w:hyperlink w:anchor="_Toc368476497" w:history="1">
            <w:r w:rsidR="00745C0A" w:rsidRPr="00866D1A">
              <w:rPr>
                <w:rStyle w:val="Hyperlink"/>
                <w:noProof/>
              </w:rPr>
              <w:t>4.5.1</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_Toc368476497 \h </w:instrText>
            </w:r>
            <w:r w:rsidR="00745C0A">
              <w:rPr>
                <w:noProof/>
                <w:webHidden/>
              </w:rPr>
            </w:r>
            <w:r w:rsidR="00745C0A">
              <w:rPr>
                <w:noProof/>
                <w:webHidden/>
              </w:rPr>
              <w:fldChar w:fldCharType="separate"/>
            </w:r>
            <w:r w:rsidR="00745C0A">
              <w:rPr>
                <w:noProof/>
                <w:webHidden/>
              </w:rPr>
              <w:t>16</w:t>
            </w:r>
            <w:r w:rsidR="00745C0A">
              <w:rPr>
                <w:noProof/>
                <w:webHidden/>
              </w:rPr>
              <w:fldChar w:fldCharType="end"/>
            </w:r>
          </w:hyperlink>
        </w:p>
        <w:p w14:paraId="45CA0CF6" w14:textId="77777777" w:rsidR="00745C0A" w:rsidRDefault="007B2E26">
          <w:pPr>
            <w:pStyle w:val="TOC3"/>
            <w:rPr>
              <w:rFonts w:asciiTheme="minorHAnsi" w:eastAsiaTheme="minorEastAsia" w:hAnsiTheme="minorHAnsi" w:cstheme="minorBidi"/>
              <w:noProof/>
              <w:sz w:val="22"/>
              <w:szCs w:val="22"/>
              <w:lang w:val="nl-NL" w:eastAsia="nl-NL"/>
            </w:rPr>
          </w:pPr>
          <w:hyperlink w:anchor="_Toc368476498" w:history="1">
            <w:r w:rsidR="00745C0A" w:rsidRPr="00866D1A">
              <w:rPr>
                <w:rStyle w:val="Hyperlink"/>
                <w:noProof/>
              </w:rPr>
              <w:t>4.5.2</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Content</w:t>
            </w:r>
            <w:r w:rsidR="00745C0A">
              <w:rPr>
                <w:noProof/>
                <w:webHidden/>
              </w:rPr>
              <w:tab/>
            </w:r>
            <w:r w:rsidR="00745C0A">
              <w:rPr>
                <w:noProof/>
                <w:webHidden/>
              </w:rPr>
              <w:fldChar w:fldCharType="begin"/>
            </w:r>
            <w:r w:rsidR="00745C0A">
              <w:rPr>
                <w:noProof/>
                <w:webHidden/>
              </w:rPr>
              <w:instrText xml:space="preserve"> PAGEREF _Toc368476498 \h </w:instrText>
            </w:r>
            <w:r w:rsidR="00745C0A">
              <w:rPr>
                <w:noProof/>
                <w:webHidden/>
              </w:rPr>
            </w:r>
            <w:r w:rsidR="00745C0A">
              <w:rPr>
                <w:noProof/>
                <w:webHidden/>
              </w:rPr>
              <w:fldChar w:fldCharType="separate"/>
            </w:r>
            <w:r w:rsidR="00745C0A">
              <w:rPr>
                <w:noProof/>
                <w:webHidden/>
              </w:rPr>
              <w:t>16</w:t>
            </w:r>
            <w:r w:rsidR="00745C0A">
              <w:rPr>
                <w:noProof/>
                <w:webHidden/>
              </w:rPr>
              <w:fldChar w:fldCharType="end"/>
            </w:r>
          </w:hyperlink>
        </w:p>
        <w:p w14:paraId="736001BF" w14:textId="77777777" w:rsidR="00745C0A" w:rsidRDefault="007B2E26">
          <w:pPr>
            <w:pStyle w:val="TOC1"/>
            <w:tabs>
              <w:tab w:val="left" w:pos="1701"/>
            </w:tabs>
            <w:rPr>
              <w:rFonts w:asciiTheme="minorHAnsi" w:eastAsiaTheme="minorEastAsia" w:hAnsiTheme="minorHAnsi" w:cstheme="minorBidi"/>
              <w:b w:val="0"/>
              <w:bCs w:val="0"/>
              <w:caps w:val="0"/>
              <w:noProof/>
              <w:lang w:val="nl-NL" w:eastAsia="nl-NL"/>
            </w:rPr>
          </w:pPr>
          <w:hyperlink w:anchor="_Toc368476499" w:history="1">
            <w:r w:rsidR="00745C0A" w:rsidRPr="00866D1A">
              <w:rPr>
                <w:rStyle w:val="Hyperlink"/>
                <w:noProof/>
              </w:rPr>
              <w:t xml:space="preserve">APPENDIX A </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LESSON PLAN</w:t>
            </w:r>
            <w:r w:rsidR="00745C0A">
              <w:rPr>
                <w:noProof/>
                <w:webHidden/>
              </w:rPr>
              <w:tab/>
            </w:r>
            <w:r w:rsidR="00745C0A">
              <w:rPr>
                <w:noProof/>
                <w:webHidden/>
              </w:rPr>
              <w:fldChar w:fldCharType="begin"/>
            </w:r>
            <w:r w:rsidR="00745C0A">
              <w:rPr>
                <w:noProof/>
                <w:webHidden/>
              </w:rPr>
              <w:instrText xml:space="preserve"> PAGEREF _Toc368476499 \h </w:instrText>
            </w:r>
            <w:r w:rsidR="00745C0A">
              <w:rPr>
                <w:noProof/>
                <w:webHidden/>
              </w:rPr>
            </w:r>
            <w:r w:rsidR="00745C0A">
              <w:rPr>
                <w:noProof/>
                <w:webHidden/>
              </w:rPr>
              <w:fldChar w:fldCharType="separate"/>
            </w:r>
            <w:r w:rsidR="00745C0A">
              <w:rPr>
                <w:noProof/>
                <w:webHidden/>
              </w:rPr>
              <w:t>17</w:t>
            </w:r>
            <w:r w:rsidR="00745C0A">
              <w:rPr>
                <w:noProof/>
                <w:webHidden/>
              </w:rPr>
              <w:fldChar w:fldCharType="end"/>
            </w:r>
          </w:hyperlink>
        </w:p>
        <w:p w14:paraId="452FE80F" w14:textId="77777777" w:rsidR="00745C0A" w:rsidRDefault="007B2E26">
          <w:pPr>
            <w:pStyle w:val="TOC1"/>
            <w:tabs>
              <w:tab w:val="left" w:pos="1701"/>
            </w:tabs>
            <w:rPr>
              <w:rFonts w:asciiTheme="minorHAnsi" w:eastAsiaTheme="minorEastAsia" w:hAnsiTheme="minorHAnsi" w:cstheme="minorBidi"/>
              <w:b w:val="0"/>
              <w:bCs w:val="0"/>
              <w:caps w:val="0"/>
              <w:noProof/>
              <w:lang w:val="nl-NL" w:eastAsia="nl-NL"/>
            </w:rPr>
          </w:pPr>
          <w:hyperlink w:anchor="_Toc368476500" w:history="1">
            <w:r w:rsidR="00745C0A" w:rsidRPr="00866D1A">
              <w:rPr>
                <w:rStyle w:val="Hyperlink"/>
                <w:noProof/>
              </w:rPr>
              <w:t xml:space="preserve">Appendix B </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TEACHING METHODS</w:t>
            </w:r>
            <w:r w:rsidR="00745C0A">
              <w:rPr>
                <w:noProof/>
                <w:webHidden/>
              </w:rPr>
              <w:tab/>
            </w:r>
            <w:r w:rsidR="00745C0A">
              <w:rPr>
                <w:noProof/>
                <w:webHidden/>
              </w:rPr>
              <w:fldChar w:fldCharType="begin"/>
            </w:r>
            <w:r w:rsidR="00745C0A">
              <w:rPr>
                <w:noProof/>
                <w:webHidden/>
              </w:rPr>
              <w:instrText xml:space="preserve"> PAGEREF _Toc368476500 \h </w:instrText>
            </w:r>
            <w:r w:rsidR="00745C0A">
              <w:rPr>
                <w:noProof/>
                <w:webHidden/>
              </w:rPr>
            </w:r>
            <w:r w:rsidR="00745C0A">
              <w:rPr>
                <w:noProof/>
                <w:webHidden/>
              </w:rPr>
              <w:fldChar w:fldCharType="separate"/>
            </w:r>
            <w:r w:rsidR="00745C0A">
              <w:rPr>
                <w:noProof/>
                <w:webHidden/>
              </w:rPr>
              <w:t>19</w:t>
            </w:r>
            <w:r w:rsidR="00745C0A">
              <w:rPr>
                <w:noProof/>
                <w:webHidden/>
              </w:rPr>
              <w:fldChar w:fldCharType="end"/>
            </w:r>
          </w:hyperlink>
        </w:p>
        <w:p w14:paraId="59E66209" w14:textId="77777777" w:rsidR="00745C0A" w:rsidRDefault="007B2E26">
          <w:pPr>
            <w:pStyle w:val="TOC1"/>
            <w:tabs>
              <w:tab w:val="left" w:pos="1701"/>
            </w:tabs>
            <w:rPr>
              <w:rFonts w:asciiTheme="minorHAnsi" w:eastAsiaTheme="minorEastAsia" w:hAnsiTheme="minorHAnsi" w:cstheme="minorBidi"/>
              <w:b w:val="0"/>
              <w:bCs w:val="0"/>
              <w:caps w:val="0"/>
              <w:noProof/>
              <w:lang w:val="nl-NL" w:eastAsia="nl-NL"/>
            </w:rPr>
          </w:pPr>
          <w:hyperlink w:anchor="_Toc368476501" w:history="1">
            <w:r w:rsidR="00745C0A" w:rsidRPr="00866D1A">
              <w:rPr>
                <w:rStyle w:val="Hyperlink"/>
                <w:noProof/>
              </w:rPr>
              <w:t>APPENDIX C</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DEFINITION OF VERBS</w:t>
            </w:r>
            <w:r w:rsidR="00745C0A">
              <w:rPr>
                <w:noProof/>
                <w:webHidden/>
              </w:rPr>
              <w:tab/>
            </w:r>
            <w:r w:rsidR="00745C0A">
              <w:rPr>
                <w:noProof/>
                <w:webHidden/>
              </w:rPr>
              <w:fldChar w:fldCharType="begin"/>
            </w:r>
            <w:r w:rsidR="00745C0A">
              <w:rPr>
                <w:noProof/>
                <w:webHidden/>
              </w:rPr>
              <w:instrText xml:space="preserve"> PAGEREF _Toc368476501 \h </w:instrText>
            </w:r>
            <w:r w:rsidR="00745C0A">
              <w:rPr>
                <w:noProof/>
                <w:webHidden/>
              </w:rPr>
            </w:r>
            <w:r w:rsidR="00745C0A">
              <w:rPr>
                <w:noProof/>
                <w:webHidden/>
              </w:rPr>
              <w:fldChar w:fldCharType="separate"/>
            </w:r>
            <w:r w:rsidR="00745C0A">
              <w:rPr>
                <w:noProof/>
                <w:webHidden/>
              </w:rPr>
              <w:t>20</w:t>
            </w:r>
            <w:r w:rsidR="00745C0A">
              <w:rPr>
                <w:noProof/>
                <w:webHidden/>
              </w:rPr>
              <w:fldChar w:fldCharType="end"/>
            </w:r>
          </w:hyperlink>
        </w:p>
        <w:p w14:paraId="764BE442" w14:textId="77777777" w:rsidR="00745C0A" w:rsidRDefault="007B2E26">
          <w:pPr>
            <w:pStyle w:val="TOC1"/>
            <w:tabs>
              <w:tab w:val="left" w:pos="1701"/>
            </w:tabs>
            <w:rPr>
              <w:rFonts w:asciiTheme="minorHAnsi" w:eastAsiaTheme="minorEastAsia" w:hAnsiTheme="minorHAnsi" w:cstheme="minorBidi"/>
              <w:b w:val="0"/>
              <w:bCs w:val="0"/>
              <w:caps w:val="0"/>
              <w:noProof/>
              <w:lang w:val="nl-NL" w:eastAsia="nl-NL"/>
            </w:rPr>
          </w:pPr>
          <w:hyperlink w:anchor="_Toc368476502" w:history="1">
            <w:r w:rsidR="00745C0A" w:rsidRPr="00866D1A">
              <w:rPr>
                <w:rStyle w:val="Hyperlink"/>
                <w:noProof/>
              </w:rPr>
              <w:t>APPENDIX D</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DEBRIEFING PROCESS</w:t>
            </w:r>
            <w:r w:rsidR="00745C0A">
              <w:rPr>
                <w:noProof/>
                <w:webHidden/>
              </w:rPr>
              <w:tab/>
            </w:r>
            <w:r w:rsidR="00745C0A">
              <w:rPr>
                <w:noProof/>
                <w:webHidden/>
              </w:rPr>
              <w:fldChar w:fldCharType="begin"/>
            </w:r>
            <w:r w:rsidR="00745C0A">
              <w:rPr>
                <w:noProof/>
                <w:webHidden/>
              </w:rPr>
              <w:instrText xml:space="preserve"> PAGEREF _Toc368476502 \h </w:instrText>
            </w:r>
            <w:r w:rsidR="00745C0A">
              <w:rPr>
                <w:noProof/>
                <w:webHidden/>
              </w:rPr>
            </w:r>
            <w:r w:rsidR="00745C0A">
              <w:rPr>
                <w:noProof/>
                <w:webHidden/>
              </w:rPr>
              <w:fldChar w:fldCharType="separate"/>
            </w:r>
            <w:r w:rsidR="00745C0A">
              <w:rPr>
                <w:noProof/>
                <w:webHidden/>
              </w:rPr>
              <w:t>23</w:t>
            </w:r>
            <w:r w:rsidR="00745C0A">
              <w:rPr>
                <w:noProof/>
                <w:webHidden/>
              </w:rPr>
              <w:fldChar w:fldCharType="end"/>
            </w:r>
          </w:hyperlink>
        </w:p>
        <w:p w14:paraId="5880B4E1" w14:textId="77777777" w:rsidR="00745C0A" w:rsidRDefault="007B2E26">
          <w:pPr>
            <w:pStyle w:val="TOC1"/>
            <w:tabs>
              <w:tab w:val="left" w:pos="1701"/>
            </w:tabs>
            <w:rPr>
              <w:rFonts w:asciiTheme="minorHAnsi" w:eastAsiaTheme="minorEastAsia" w:hAnsiTheme="minorHAnsi" w:cstheme="minorBidi"/>
              <w:b w:val="0"/>
              <w:bCs w:val="0"/>
              <w:caps w:val="0"/>
              <w:noProof/>
              <w:lang w:val="nl-NL" w:eastAsia="nl-NL"/>
            </w:rPr>
          </w:pPr>
          <w:hyperlink w:anchor="_Toc368476503" w:history="1">
            <w:r w:rsidR="00745C0A" w:rsidRPr="00866D1A">
              <w:rPr>
                <w:rStyle w:val="Hyperlink"/>
                <w:noProof/>
              </w:rPr>
              <w:t>APPENDIX E</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PRINCIPLES OF FEEDBACK</w:t>
            </w:r>
            <w:r w:rsidR="00745C0A">
              <w:rPr>
                <w:noProof/>
                <w:webHidden/>
              </w:rPr>
              <w:tab/>
            </w:r>
            <w:r w:rsidR="00745C0A">
              <w:rPr>
                <w:noProof/>
                <w:webHidden/>
              </w:rPr>
              <w:fldChar w:fldCharType="begin"/>
            </w:r>
            <w:r w:rsidR="00745C0A">
              <w:rPr>
                <w:noProof/>
                <w:webHidden/>
              </w:rPr>
              <w:instrText xml:space="preserve"> PAGEREF _Toc368476503 \h </w:instrText>
            </w:r>
            <w:r w:rsidR="00745C0A">
              <w:rPr>
                <w:noProof/>
                <w:webHidden/>
              </w:rPr>
            </w:r>
            <w:r w:rsidR="00745C0A">
              <w:rPr>
                <w:noProof/>
                <w:webHidden/>
              </w:rPr>
              <w:fldChar w:fldCharType="separate"/>
            </w:r>
            <w:r w:rsidR="00745C0A">
              <w:rPr>
                <w:noProof/>
                <w:webHidden/>
              </w:rPr>
              <w:t>26</w:t>
            </w:r>
            <w:r w:rsidR="00745C0A">
              <w:rPr>
                <w:noProof/>
                <w:webHidden/>
              </w:rPr>
              <w:fldChar w:fldCharType="end"/>
            </w:r>
          </w:hyperlink>
        </w:p>
        <w:p w14:paraId="5CA81426" w14:textId="77777777" w:rsidR="00210E36" w:rsidRDefault="00210E36" w:rsidP="00210E36">
          <w:pPr>
            <w:rPr>
              <w:b/>
              <w:bCs/>
            </w:rPr>
          </w:pPr>
          <w:r>
            <w:rPr>
              <w:b/>
              <w:bCs/>
            </w:rPr>
            <w:fldChar w:fldCharType="end"/>
          </w:r>
        </w:p>
      </w:sdtContent>
    </w:sdt>
    <w:p w14:paraId="3719CBAC" w14:textId="77777777" w:rsidR="009E1230" w:rsidRPr="00371BEF" w:rsidRDefault="00460028" w:rsidP="00210E36">
      <w:r w:rsidRPr="00371BEF">
        <w:br w:type="page"/>
      </w:r>
    </w:p>
    <w:p w14:paraId="73A76577" w14:textId="77777777" w:rsidR="002760DE" w:rsidRDefault="002760DE" w:rsidP="0053697E">
      <w:pPr>
        <w:pStyle w:val="Heading1"/>
        <w:numPr>
          <w:ilvl w:val="0"/>
          <w:numId w:val="18"/>
        </w:numPr>
      </w:pPr>
      <w:bookmarkStart w:id="2" w:name="_Toc368476469"/>
      <w:r>
        <w:lastRenderedPageBreak/>
        <w:t>PART A - Overview</w:t>
      </w:r>
      <w:bookmarkEnd w:id="2"/>
    </w:p>
    <w:p w14:paraId="77EC7A37" w14:textId="77777777" w:rsidR="006427BF" w:rsidRPr="00371BEF" w:rsidRDefault="002760DE" w:rsidP="00CF0D53">
      <w:pPr>
        <w:pStyle w:val="Heading2"/>
      </w:pPr>
      <w:bookmarkStart w:id="3" w:name="_Toc368476470"/>
      <w:r w:rsidRPr="00CF0D53">
        <w:t>Overview</w:t>
      </w:r>
      <w:bookmarkEnd w:id="3"/>
    </w:p>
    <w:p w14:paraId="46199713" w14:textId="77777777" w:rsidR="00A05FB4" w:rsidRDefault="00A05FB4" w:rsidP="00A70E47">
      <w:pPr>
        <w:pStyle w:val="BodyText"/>
      </w:pPr>
      <w:r w:rsidRPr="000D4FEA">
        <w:t>IALA recommends that training providers utilise approved training courses as per IALA Guideline</w:t>
      </w:r>
      <w:r>
        <w:t xml:space="preserve"> </w:t>
      </w:r>
      <w:r w:rsidRPr="000D4FEA">
        <w:t xml:space="preserve">1014. This </w:t>
      </w:r>
      <w:r>
        <w:t xml:space="preserve">guideline </w:t>
      </w:r>
      <w:r w:rsidRPr="000D4FEA">
        <w:t xml:space="preserve">is meant to </w:t>
      </w:r>
      <w:r>
        <w:t>complement</w:t>
      </w:r>
      <w:r w:rsidRPr="000D4FEA">
        <w:t xml:space="preserve"> </w:t>
      </w:r>
      <w:r>
        <w:t xml:space="preserve">IALA </w:t>
      </w:r>
      <w:r w:rsidRPr="000D4FEA">
        <w:t>Model Courses V103/1 – VTS Operator, V103/2 – Vessel Traffic Services Supervisor Training, V-103/3 - On-the-Job Training, V-103/4 – On the Job Training Instructor and IALA Guideline 1027 – Simulation in VTS Training. Where-ever in this document a reference to one of the model courses is made this is meant as an addition to the ‘</w:t>
      </w:r>
      <w:r>
        <w:t>Train the trainer’ guideline.</w:t>
      </w:r>
    </w:p>
    <w:p w14:paraId="5EC5A0EC" w14:textId="77777777" w:rsidR="00A05FB4" w:rsidRPr="000D4FEA" w:rsidRDefault="00A05FB4" w:rsidP="00A70E47">
      <w:pPr>
        <w:pStyle w:val="BodyText"/>
      </w:pPr>
      <w:r w:rsidRPr="000D4FEA">
        <w:t>In order to set up a</w:t>
      </w:r>
      <w:r>
        <w:t>n</w:t>
      </w:r>
      <w:r w:rsidRPr="000D4FEA">
        <w:t xml:space="preserve"> effective a</w:t>
      </w:r>
      <w:r>
        <w:t>nd efficient training system a Training Management S</w:t>
      </w:r>
      <w:r w:rsidRPr="000D4FEA">
        <w:t>ystem</w:t>
      </w:r>
      <w:r>
        <w:t xml:space="preserve"> (TMS)</w:t>
      </w:r>
      <w:r w:rsidRPr="000D4FEA">
        <w:t xml:space="preserve">, should be in place according to the requirements in </w:t>
      </w:r>
      <w:r>
        <w:t>IALA Recommendation V103</w:t>
      </w:r>
      <w:r w:rsidRPr="000D4FEA">
        <w:t>, including continuous professional training of teachers, instructors and assessors.</w:t>
      </w:r>
    </w:p>
    <w:p w14:paraId="5EBB6296" w14:textId="77777777" w:rsidR="006427BF" w:rsidRPr="00371BEF" w:rsidRDefault="00A05FB4" w:rsidP="00CF0D53">
      <w:pPr>
        <w:pStyle w:val="Heading2"/>
      </w:pPr>
      <w:bookmarkStart w:id="4" w:name="_Toc368476471"/>
      <w:r w:rsidRPr="00CF0D53">
        <w:t>Purpose</w:t>
      </w:r>
      <w:r>
        <w:t xml:space="preserve"> of the Guideline</w:t>
      </w:r>
      <w:bookmarkEnd w:id="4"/>
    </w:p>
    <w:p w14:paraId="55C20110" w14:textId="77777777" w:rsidR="00A05FB4" w:rsidRPr="000D4FEA" w:rsidRDefault="00A05FB4" w:rsidP="00A70E47">
      <w:pPr>
        <w:pStyle w:val="BodyText"/>
      </w:pPr>
      <w:r w:rsidRPr="000D4FEA">
        <w:t xml:space="preserve">The purpose of the </w:t>
      </w:r>
      <w:r>
        <w:t xml:space="preserve">guideline </w:t>
      </w:r>
      <w:r w:rsidRPr="000D4FEA">
        <w:t xml:space="preserve">is to assist maritime training </w:t>
      </w:r>
      <w:r>
        <w:t>organization</w:t>
      </w:r>
      <w:r w:rsidRPr="000D4FEA">
        <w:t xml:space="preserve">s and their teaching staff in the preparation and introduction of </w:t>
      </w:r>
      <w:r w:rsidRPr="0079634D">
        <w:t>new training courses for (future) Trainers, Teachers and/or Instructors (further referred to as TTI’s), and</w:t>
      </w:r>
      <w:r w:rsidRPr="000D4FEA">
        <w:t xml:space="preserve"> in enhancing, updating or supplementing existing training material where the quality and effectiveness of the training courses may thereby be improved.</w:t>
      </w:r>
    </w:p>
    <w:p w14:paraId="0EAFA439" w14:textId="77777777" w:rsidR="00A14A4B" w:rsidRDefault="00A05FB4" w:rsidP="00A70E47">
      <w:pPr>
        <w:pStyle w:val="BodyText"/>
      </w:pPr>
      <w:r w:rsidRPr="000D4FEA">
        <w:t>This document</w:t>
      </w:r>
      <w:r>
        <w:t xml:space="preserve"> provides</w:t>
      </w:r>
      <w:r w:rsidRPr="000D4FEA">
        <w:t xml:space="preserve"> </w:t>
      </w:r>
      <w:r>
        <w:t>facilitators</w:t>
      </w:r>
      <w:r w:rsidRPr="000D4FEA">
        <w:t xml:space="preserve"> with </w:t>
      </w:r>
      <w:r>
        <w:t xml:space="preserve">guidance on </w:t>
      </w:r>
      <w:r w:rsidRPr="000D4FEA">
        <w:t>the content, sequencing and material required to train future TTI’s.</w:t>
      </w:r>
    </w:p>
    <w:p w14:paraId="033BD748" w14:textId="77777777" w:rsidR="00A05FB4" w:rsidRDefault="00A05FB4" w:rsidP="00A05FB4">
      <w:pPr>
        <w:pStyle w:val="Heading2"/>
      </w:pPr>
      <w:bookmarkStart w:id="5" w:name="_Toc368476472"/>
      <w:r>
        <w:t>Target Group</w:t>
      </w:r>
      <w:bookmarkEnd w:id="5"/>
    </w:p>
    <w:p w14:paraId="29BE9DF4" w14:textId="77777777" w:rsidR="00A05FB4" w:rsidRPr="000D4FEA" w:rsidRDefault="00A05FB4" w:rsidP="00A70E47">
      <w:pPr>
        <w:pStyle w:val="BodyText"/>
        <w:rPr>
          <w:shd w:val="clear" w:color="auto" w:fill="FFFFFF"/>
        </w:rPr>
      </w:pPr>
      <w:r w:rsidRPr="000D4FEA">
        <w:rPr>
          <w:shd w:val="clear" w:color="auto" w:fill="FFFFFF"/>
        </w:rPr>
        <w:t xml:space="preserve">This </w:t>
      </w:r>
      <w:r>
        <w:rPr>
          <w:shd w:val="clear" w:color="auto" w:fill="FFFFFF"/>
        </w:rPr>
        <w:t>Guideline</w:t>
      </w:r>
      <w:r w:rsidRPr="000D4FEA">
        <w:rPr>
          <w:shd w:val="clear" w:color="auto" w:fill="FFFFFF"/>
        </w:rPr>
        <w:t xml:space="preserve"> is designed for personnel of an accredited training </w:t>
      </w:r>
      <w:r>
        <w:rPr>
          <w:shd w:val="clear" w:color="auto" w:fill="FFFFFF"/>
        </w:rPr>
        <w:t>organization</w:t>
      </w:r>
      <w:r w:rsidRPr="000D4FEA">
        <w:rPr>
          <w:shd w:val="clear" w:color="auto" w:fill="FFFFFF"/>
        </w:rPr>
        <w:t xml:space="preserve"> assigned with the task of training professionals of VTS within that organization. Th</w:t>
      </w:r>
      <w:r>
        <w:rPr>
          <w:shd w:val="clear" w:color="auto" w:fill="FFFFFF"/>
        </w:rPr>
        <w:t>is Guid</w:t>
      </w:r>
      <w:r w:rsidRPr="000D4FEA">
        <w:rPr>
          <w:shd w:val="clear" w:color="auto" w:fill="FFFFFF"/>
        </w:rPr>
        <w:t>e</w:t>
      </w:r>
      <w:r>
        <w:rPr>
          <w:shd w:val="clear" w:color="auto" w:fill="FFFFFF"/>
        </w:rPr>
        <w:t>line is aimed at</w:t>
      </w:r>
      <w:r w:rsidRPr="000D4FEA">
        <w:rPr>
          <w:shd w:val="clear" w:color="auto" w:fill="FFFFFF"/>
        </w:rPr>
        <w:t xml:space="preserve"> </w:t>
      </w:r>
      <w:r>
        <w:rPr>
          <w:shd w:val="clear" w:color="auto" w:fill="FFFFFF"/>
        </w:rPr>
        <w:t xml:space="preserve">facilitators who train </w:t>
      </w:r>
      <w:r w:rsidRPr="000D4FEA">
        <w:rPr>
          <w:shd w:val="clear" w:color="auto" w:fill="FFFFFF"/>
        </w:rPr>
        <w:t>teacher</w:t>
      </w:r>
      <w:r>
        <w:rPr>
          <w:shd w:val="clear" w:color="auto" w:fill="FFFFFF"/>
        </w:rPr>
        <w:t>s</w:t>
      </w:r>
      <w:r w:rsidRPr="000D4FEA">
        <w:rPr>
          <w:shd w:val="clear" w:color="auto" w:fill="FFFFFF"/>
        </w:rPr>
        <w:t>, trainer</w:t>
      </w:r>
      <w:r>
        <w:rPr>
          <w:shd w:val="clear" w:color="auto" w:fill="FFFFFF"/>
        </w:rPr>
        <w:t>s</w:t>
      </w:r>
      <w:r w:rsidRPr="000D4FEA">
        <w:rPr>
          <w:shd w:val="clear" w:color="auto" w:fill="FFFFFF"/>
        </w:rPr>
        <w:t xml:space="preserve"> or instructor</w:t>
      </w:r>
      <w:r>
        <w:rPr>
          <w:shd w:val="clear" w:color="auto" w:fill="FFFFFF"/>
        </w:rPr>
        <w:t>s</w:t>
      </w:r>
      <w:r w:rsidRPr="000D4FEA">
        <w:rPr>
          <w:shd w:val="clear" w:color="auto" w:fill="FFFFFF"/>
        </w:rPr>
        <w:t xml:space="preserve"> within the VTS-organization. Staff training VTS personnel will themselves perform on or above standard with regard to the topics they teach. </w:t>
      </w:r>
    </w:p>
    <w:p w14:paraId="10BE6759" w14:textId="77777777" w:rsidR="00A05FB4" w:rsidRPr="000D4FEA" w:rsidRDefault="00A05FB4" w:rsidP="00A70E47">
      <w:pPr>
        <w:pStyle w:val="BodyText"/>
      </w:pPr>
      <w:r>
        <w:t>F</w:t>
      </w:r>
      <w:r w:rsidRPr="000D4FEA">
        <w:t>acilitator</w:t>
      </w:r>
      <w:r>
        <w:t>s</w:t>
      </w:r>
      <w:r w:rsidRPr="000D4FEA">
        <w:t xml:space="preserve"> should ideally possess an appropriate academic qualification approved by the competent authority. Staff already qualified in the field of </w:t>
      </w:r>
      <w:r>
        <w:t>teaching and learning</w:t>
      </w:r>
      <w:r w:rsidRPr="000D4FEA">
        <w:t>, by means of a training equivalent</w:t>
      </w:r>
      <w:r>
        <w:t xml:space="preserve"> to IALA guidelines or beyond, should</w:t>
      </w:r>
      <w:r w:rsidRPr="000D4FEA">
        <w:t xml:space="preserve"> not have to </w:t>
      </w:r>
      <w:r>
        <w:t xml:space="preserve">undergo </w:t>
      </w:r>
      <w:r w:rsidRPr="000D4FEA">
        <w:t>Train the Trainer</w:t>
      </w:r>
      <w:r>
        <w:t xml:space="preserve"> training.</w:t>
      </w:r>
    </w:p>
    <w:p w14:paraId="738F734E" w14:textId="77777777" w:rsidR="00A05FB4" w:rsidRDefault="00A05FB4" w:rsidP="00A05FB4">
      <w:pPr>
        <w:pStyle w:val="BodyText"/>
        <w:rPr>
          <w:shd w:val="clear" w:color="auto" w:fill="FFFFFF"/>
        </w:rPr>
      </w:pPr>
      <w:r w:rsidRPr="000D4FEA">
        <w:rPr>
          <w:shd w:val="clear" w:color="auto" w:fill="FFFFFF"/>
        </w:rPr>
        <w:t>The TTI participating</w:t>
      </w:r>
      <w:r>
        <w:rPr>
          <w:shd w:val="clear" w:color="auto" w:fill="FFFFFF"/>
        </w:rPr>
        <w:t xml:space="preserve"> in a course should</w:t>
      </w:r>
      <w:r w:rsidRPr="000D4FEA">
        <w:rPr>
          <w:shd w:val="clear" w:color="auto" w:fill="FFFFFF"/>
        </w:rPr>
        <w:t xml:space="preserve"> receive a certificate upon satisfactory completion of the module course.</w:t>
      </w:r>
    </w:p>
    <w:p w14:paraId="61477D75" w14:textId="77777777" w:rsidR="00A05FB4" w:rsidRDefault="00A05FB4" w:rsidP="00A05FB4">
      <w:pPr>
        <w:pStyle w:val="Heading2"/>
      </w:pPr>
      <w:bookmarkStart w:id="6" w:name="_Toc368476473"/>
      <w:r>
        <w:t>Use of the Guideline</w:t>
      </w:r>
      <w:bookmarkEnd w:id="6"/>
    </w:p>
    <w:p w14:paraId="0EA4D0BE" w14:textId="77777777" w:rsidR="00A05FB4" w:rsidRPr="000D4FEA" w:rsidRDefault="00A05FB4" w:rsidP="00A70E47">
      <w:pPr>
        <w:pStyle w:val="BodyText"/>
      </w:pPr>
      <w:r w:rsidRPr="000D4FEA">
        <w:t xml:space="preserve">The </w:t>
      </w:r>
      <w:r>
        <w:t>Guideline</w:t>
      </w:r>
      <w:r w:rsidRPr="000D4FEA">
        <w:t xml:space="preserve"> comprises </w:t>
      </w:r>
      <w:r w:rsidRPr="000D4FEA">
        <w:rPr>
          <w:shd w:val="clear" w:color="auto" w:fill="FFFFFF"/>
        </w:rPr>
        <w:t xml:space="preserve">five </w:t>
      </w:r>
      <w:r w:rsidRPr="000D4FEA">
        <w:t>modules, each of which deals with a specific subject representing a task or role of the future TTI. Each module contains a subject framework stating its aims and subject outline.</w:t>
      </w:r>
    </w:p>
    <w:p w14:paraId="63E8B754" w14:textId="77777777" w:rsidR="00A05FB4" w:rsidRDefault="00A05FB4" w:rsidP="00A05FB4">
      <w:pPr>
        <w:pStyle w:val="BodyText"/>
        <w:rPr>
          <w:color w:val="000000" w:themeColor="text1"/>
        </w:rPr>
      </w:pPr>
      <w:bookmarkStart w:id="7" w:name="_TOC5740"/>
      <w:bookmarkEnd w:id="7"/>
      <w:r w:rsidRPr="000D4FEA">
        <w:rPr>
          <w:color w:val="000000" w:themeColor="text1"/>
        </w:rPr>
        <w:t xml:space="preserve">The </w:t>
      </w:r>
      <w:r>
        <w:rPr>
          <w:color w:val="000000" w:themeColor="text1"/>
        </w:rPr>
        <w:t>Guideline</w:t>
      </w:r>
      <w:r w:rsidRPr="000D4FEA">
        <w:rPr>
          <w:color w:val="000000" w:themeColor="text1"/>
        </w:rPr>
        <w:t xml:space="preserve"> </w:t>
      </w:r>
      <w:r>
        <w:rPr>
          <w:color w:val="000000" w:themeColor="text1"/>
        </w:rPr>
        <w:t>aims at providing</w:t>
      </w:r>
      <w:r w:rsidRPr="000D4FEA">
        <w:rPr>
          <w:color w:val="000000" w:themeColor="text1"/>
        </w:rPr>
        <w:t xml:space="preserve"> facilitators with different tools, such as methods and procedures to develop/adjust (parts) of a training, adequate teaching methods, and methods to evaluate the training.  Hereby assuring quality of training in the facility.  The information in this document has been drawn up by an international </w:t>
      </w:r>
      <w:r w:rsidRPr="000C2657">
        <w:rPr>
          <w:color w:val="000000" w:themeColor="text1"/>
        </w:rPr>
        <w:t>group of experts in the area of Training.</w:t>
      </w:r>
      <w:r w:rsidRPr="000D4FEA">
        <w:rPr>
          <w:color w:val="000000" w:themeColor="text1"/>
        </w:rPr>
        <w:t xml:space="preserve"> The experts are all IALA participants, striving for uniformity of this standard.</w:t>
      </w:r>
    </w:p>
    <w:p w14:paraId="71CDF518" w14:textId="77777777" w:rsidR="00E30361" w:rsidRPr="00A05FB4" w:rsidRDefault="00E30361" w:rsidP="00A05FB4">
      <w:pPr>
        <w:pStyle w:val="BodyText"/>
      </w:pPr>
    </w:p>
    <w:p w14:paraId="054082EC" w14:textId="77777777" w:rsidR="006427BF" w:rsidRPr="00371BEF" w:rsidRDefault="00A05FB4" w:rsidP="00A14A4B">
      <w:pPr>
        <w:pStyle w:val="Heading1"/>
      </w:pPr>
      <w:bookmarkStart w:id="8" w:name="_Toc368476474"/>
      <w:r>
        <w:t>Part B – Implementation of the guideline</w:t>
      </w:r>
      <w:bookmarkEnd w:id="8"/>
    </w:p>
    <w:p w14:paraId="16EB4C1D" w14:textId="77777777" w:rsidR="006427BF" w:rsidRDefault="00A05FB4" w:rsidP="00371BEF">
      <w:pPr>
        <w:pStyle w:val="Heading2"/>
      </w:pPr>
      <w:bookmarkStart w:id="9" w:name="_Toc368476475"/>
      <w:r>
        <w:t>Introduction</w:t>
      </w:r>
      <w:bookmarkEnd w:id="9"/>
    </w:p>
    <w:p w14:paraId="5BD3A6BC" w14:textId="77777777" w:rsidR="00A05FB4" w:rsidRPr="000D4FEA" w:rsidRDefault="00A05FB4" w:rsidP="00A70E47">
      <w:pPr>
        <w:pStyle w:val="BodyText"/>
      </w:pPr>
      <w:r w:rsidRPr="000D4FEA">
        <w:t>All training and assessment of personnel</w:t>
      </w:r>
      <w:r>
        <w:t xml:space="preserve"> seeking qualification as a TTI</w:t>
      </w:r>
      <w:r w:rsidRPr="000D4FEA">
        <w:t xml:space="preserve"> should be:</w:t>
      </w:r>
    </w:p>
    <w:p w14:paraId="61B06EF5" w14:textId="77777777" w:rsidR="00A05FB4" w:rsidRPr="000D4FEA" w:rsidRDefault="00A05FB4" w:rsidP="00A70E47">
      <w:pPr>
        <w:pStyle w:val="BodyText"/>
      </w:pPr>
      <w:r w:rsidRPr="000D4FEA">
        <w:lastRenderedPageBreak/>
        <w:t xml:space="preserve">1  structured in accordance with written programmes, including such methods and means of delivery, procedures and course material as are necessary to achieve the prescribed standard of competence; and, </w:t>
      </w:r>
    </w:p>
    <w:p w14:paraId="489DA616" w14:textId="77777777" w:rsidR="00A05FB4" w:rsidRPr="000D4FEA" w:rsidRDefault="00A05FB4" w:rsidP="00A70E47">
      <w:pPr>
        <w:pStyle w:val="BodyText"/>
      </w:pPr>
      <w:proofErr w:type="gramStart"/>
      <w:r w:rsidRPr="000D4FEA">
        <w:t>2  conducted</w:t>
      </w:r>
      <w:proofErr w:type="gramEnd"/>
      <w:r w:rsidRPr="000D4FEA">
        <w:t xml:space="preserve">, monitored and assessed by persons qualified in accordance with the </w:t>
      </w:r>
      <w:r>
        <w:t>TMS</w:t>
      </w:r>
      <w:r w:rsidRPr="000D4FEA">
        <w:t>.</w:t>
      </w:r>
    </w:p>
    <w:p w14:paraId="62F98836" w14:textId="77777777" w:rsidR="00A05FB4" w:rsidRPr="000D4FEA" w:rsidRDefault="00A05FB4" w:rsidP="00A70E47">
      <w:pPr>
        <w:pStyle w:val="BodyText"/>
      </w:pPr>
      <w:r w:rsidRPr="000D4FEA">
        <w:t>Training staff should review the course outline and detailed syllabus in each subject. The actual level of knowledge, skills and prior technical education of the TTIs in the subject concerned should be kept in mind during this review. A gap analysis may reveal any differences between the competencies of the TTI</w:t>
      </w:r>
      <w:r>
        <w:t>s and those described in a detailed training syllabus.</w:t>
      </w:r>
    </w:p>
    <w:p w14:paraId="19EB60E0" w14:textId="77777777" w:rsidR="00A05FB4" w:rsidRPr="000D4FEA" w:rsidRDefault="00A05FB4" w:rsidP="00A70E47">
      <w:pPr>
        <w:pStyle w:val="BodyText"/>
      </w:pPr>
      <w:r w:rsidRPr="000D4FEA">
        <w:t>To comp</w:t>
      </w:r>
      <w:r>
        <w:t>ensate for such differences, facilitators are</w:t>
      </w:r>
      <w:r w:rsidRPr="000D4FEA">
        <w:t xml:space="preserve"> expected to adjust the course accordingly. This means to modify the course, or reduce the emphasis on, items dealing with those competencies already attained by the TTIs. The gap-analysis provides insight into the competencies which have not already been acquired, and may need extra attention.</w:t>
      </w:r>
    </w:p>
    <w:p w14:paraId="75F0425F" w14:textId="77777777" w:rsidR="00A05FB4" w:rsidRPr="000D4FEA" w:rsidRDefault="00A05FB4" w:rsidP="00A05FB4">
      <w:pPr>
        <w:pStyle w:val="VrijevormA"/>
        <w:tabs>
          <w:tab w:val="left" w:pos="220"/>
          <w:tab w:val="left" w:pos="720"/>
        </w:tabs>
        <w:spacing w:after="240"/>
        <w:rPr>
          <w:rFonts w:ascii="Arial" w:hAnsi="Arial" w:cs="Arial"/>
          <w:color w:val="000000" w:themeColor="text1"/>
          <w:sz w:val="22"/>
          <w:szCs w:val="22"/>
        </w:rPr>
      </w:pPr>
      <w:r w:rsidRPr="000D4FEA">
        <w:rPr>
          <w:rFonts w:ascii="Arial" w:hAnsi="Arial" w:cs="Arial"/>
          <w:noProof/>
          <w:color w:val="000000" w:themeColor="text1"/>
          <w:sz w:val="22"/>
          <w:szCs w:val="22"/>
          <w:lang w:val="en-US" w:eastAsia="en-US"/>
        </w:rPr>
        <mc:AlternateContent>
          <mc:Choice Requires="wps">
            <w:drawing>
              <wp:anchor distT="0" distB="0" distL="114300" distR="114300" simplePos="0" relativeHeight="251663872" behindDoc="0" locked="0" layoutInCell="1" allowOverlap="1" wp14:anchorId="7EC5D82B" wp14:editId="0702F4B1">
                <wp:simplePos x="0" y="0"/>
                <wp:positionH relativeFrom="column">
                  <wp:posOffset>3221355</wp:posOffset>
                </wp:positionH>
                <wp:positionV relativeFrom="paragraph">
                  <wp:posOffset>74930</wp:posOffset>
                </wp:positionV>
                <wp:extent cx="1565910" cy="620395"/>
                <wp:effectExtent l="0" t="0" r="53340" b="65405"/>
                <wp:wrapThrough wrapText="bothSides">
                  <wp:wrapPolygon edited="0">
                    <wp:start x="0" y="0"/>
                    <wp:lineTo x="0" y="23214"/>
                    <wp:lineTo x="22073" y="23214"/>
                    <wp:lineTo x="22073" y="0"/>
                    <wp:lineTo x="0" y="0"/>
                  </wp:wrapPolygon>
                </wp:wrapThrough>
                <wp:docPr id="30"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5910" cy="620395"/>
                        </a:xfrm>
                        <a:prstGeom prst="rect">
                          <a:avLst/>
                        </a:prstGeom>
                        <a:gradFill rotWithShape="1">
                          <a:gsLst>
                            <a:gs pos="0">
                              <a:schemeClr val="accent1">
                                <a:lumMod val="100000"/>
                                <a:lumOff val="0"/>
                              </a:schemeClr>
                            </a:gs>
                            <a:gs pos="100000">
                              <a:schemeClr val="accent1">
                                <a:lumMod val="50000"/>
                                <a:lumOff val="50000"/>
                              </a:schemeClr>
                            </a:gs>
                          </a:gsLst>
                          <a:lin ang="16200000"/>
                        </a:gradFill>
                        <a:ln w="9525">
                          <a:solidFill>
                            <a:schemeClr val="accent1">
                              <a:lumMod val="95000"/>
                              <a:lumOff val="0"/>
                            </a:schemeClr>
                          </a:solidFill>
                          <a:miter lim="800000"/>
                          <a:headEnd/>
                          <a:tailEnd/>
                        </a:ln>
                        <a:effectLst>
                          <a:outerShdw dist="35921" dir="2700000" algn="tl" rotWithShape="0">
                            <a:srgbClr val="808080">
                              <a:alpha val="39999"/>
                            </a:srgbClr>
                          </a:outerShdw>
                        </a:effectLst>
                      </wps:spPr>
                      <wps:txbx>
                        <w:txbxContent>
                          <w:p w14:paraId="461331E3" w14:textId="77777777" w:rsidR="00D069C1" w:rsidRPr="00E30361" w:rsidRDefault="00D069C1" w:rsidP="00E30361">
                            <w:pPr>
                              <w:jc w:val="center"/>
                              <w:rPr>
                                <w:b/>
                              </w:rPr>
                            </w:pPr>
                            <w:r w:rsidRPr="00E30361">
                              <w:rPr>
                                <w:b/>
                              </w:rPr>
                              <w:t>PERSONAL COMPETENCIES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hoek 12" o:spid="_x0000_s1030" style="position:absolute;margin-left:253.65pt;margin-top:5.9pt;width:123.3pt;height:48.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" fillcolor="#4f81bd [3204]" strokecolor="#4579b8 [3044]">
                <v:fill color2="#a7bfde [1620]" rotate="t" angle="180" focus="100%" type="gradient">
                  <o:fill v:ext="view" type="gradientUnscaled"/>
                </v:fill>
                <v:shadow on="t" opacity="26213f" origin="-.5,-.5"/>
                <v:textbox>
                  <w:txbxContent>
                    <w:p w:rsidR="00D069C1" w:rsidRPr="00E30361" w:rsidRDefault="00D069C1" w:rsidP="00E30361">
                      <w:pPr>
                        <w:jc w:val="center"/>
                        <w:rPr>
                          <w:b/>
                        </w:rPr>
                      </w:pPr>
                      <w:r w:rsidRPr="00E30361">
                        <w:rPr>
                          <w:b/>
                        </w:rPr>
                        <w:t>PERSONAL COMPETENCIES</w:t>
                      </w:r>
                    </w:p>
                  </w:txbxContent>
                </v:textbox>
                <w10:wrap type="through"/>
              </v:rect>
            </w:pict>
          </mc:Fallback>
        </mc:AlternateContent>
      </w:r>
      <w:r w:rsidRPr="000D4FEA">
        <w:rPr>
          <w:rFonts w:ascii="Arial" w:hAnsi="Arial" w:cs="Arial"/>
          <w:noProof/>
          <w:color w:val="000000" w:themeColor="text1"/>
          <w:sz w:val="22"/>
          <w:szCs w:val="22"/>
          <w:lang w:val="en-US" w:eastAsia="en-US"/>
        </w:rPr>
        <mc:AlternateContent>
          <mc:Choice Requires="wps">
            <w:drawing>
              <wp:anchor distT="0" distB="0" distL="114300" distR="114300" simplePos="0" relativeHeight="251662848" behindDoc="0" locked="0" layoutInCell="1" allowOverlap="1" wp14:anchorId="1771E293" wp14:editId="070DE4B1">
                <wp:simplePos x="0" y="0"/>
                <wp:positionH relativeFrom="column">
                  <wp:posOffset>12700</wp:posOffset>
                </wp:positionH>
                <wp:positionV relativeFrom="paragraph">
                  <wp:posOffset>64770</wp:posOffset>
                </wp:positionV>
                <wp:extent cx="1452880" cy="620395"/>
                <wp:effectExtent l="12700" t="7620" r="29845" b="29210"/>
                <wp:wrapThrough wrapText="bothSides">
                  <wp:wrapPolygon edited="0">
                    <wp:start x="-142" y="-332"/>
                    <wp:lineTo x="-142" y="21268"/>
                    <wp:lineTo x="21742" y="21268"/>
                    <wp:lineTo x="21742" y="-332"/>
                    <wp:lineTo x="-142" y="-332"/>
                  </wp:wrapPolygon>
                </wp:wrapThrough>
                <wp:docPr id="31" name="Rechthoe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2880" cy="620395"/>
                        </a:xfrm>
                        <a:prstGeom prst="rect">
                          <a:avLst/>
                        </a:prstGeom>
                        <a:gradFill rotWithShape="1">
                          <a:gsLst>
                            <a:gs pos="0">
                              <a:schemeClr val="accent1">
                                <a:lumMod val="100000"/>
                                <a:lumOff val="0"/>
                              </a:schemeClr>
                            </a:gs>
                            <a:gs pos="100000">
                              <a:schemeClr val="accent1">
                                <a:lumMod val="50000"/>
                                <a:lumOff val="50000"/>
                              </a:schemeClr>
                            </a:gs>
                          </a:gsLst>
                          <a:lin ang="16200000"/>
                        </a:gradFill>
                        <a:ln w="9525">
                          <a:solidFill>
                            <a:schemeClr val="accent1">
                              <a:lumMod val="95000"/>
                              <a:lumOff val="0"/>
                            </a:schemeClr>
                          </a:solidFill>
                          <a:miter lim="800000"/>
                          <a:headEnd/>
                          <a:tailEnd/>
                        </a:ln>
                        <a:effectLst>
                          <a:outerShdw dist="35921" dir="2700000" algn="tl" rotWithShape="0">
                            <a:srgbClr val="808080">
                              <a:alpha val="39999"/>
                            </a:srgbClr>
                          </a:outerShdw>
                        </a:effectLst>
                      </wps:spPr>
                      <wps:txbx>
                        <w:txbxContent>
                          <w:p w14:paraId="2E7A0AB5" w14:textId="77777777" w:rsidR="00D069C1" w:rsidRPr="00E30361" w:rsidRDefault="00D069C1" w:rsidP="00E30361">
                            <w:pPr>
                              <w:jc w:val="center"/>
                              <w:rPr>
                                <w:b/>
                              </w:rPr>
                            </w:pPr>
                            <w:r w:rsidRPr="00E30361">
                              <w:rPr>
                                <w:b/>
                              </w:rPr>
                              <w:t>REQUIRED COMPETENCE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hoek 10" o:spid="_x0000_s1031" style="position:absolute;margin-left:1pt;margin-top:5.1pt;width:114.4pt;height:48.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" fillcolor="#4f81bd [3204]" strokecolor="#4579b8 [3044]">
                <v:fill color2="#a7bfde [1620]" rotate="t" angle="180" focus="100%" type="gradient">
                  <o:fill v:ext="view" type="gradientUnscaled"/>
                </v:fill>
                <v:shadow on="t" opacity="26213f" origin="-.5,-.5"/>
                <v:textbox>
                  <w:txbxContent>
                    <w:p w:rsidR="00D069C1" w:rsidRPr="00E30361" w:rsidRDefault="00D069C1" w:rsidP="00E30361">
                      <w:pPr>
                        <w:jc w:val="center"/>
                        <w:rPr>
                          <w:b/>
                        </w:rPr>
                      </w:pPr>
                      <w:r w:rsidRPr="00E30361">
                        <w:rPr>
                          <w:b/>
                        </w:rPr>
                        <w:t>REQUIRED COMPETENCE</w:t>
                      </w:r>
                    </w:p>
                  </w:txbxContent>
                </v:textbox>
                <w10:wrap type="through"/>
              </v:rect>
            </w:pict>
          </mc:Fallback>
        </mc:AlternateContent>
      </w:r>
      <w:r w:rsidRPr="000D4FEA">
        <w:rPr>
          <w:rFonts w:ascii="Arial" w:hAnsi="Arial" w:cs="Arial"/>
          <w:noProof/>
          <w:color w:val="000000" w:themeColor="text1"/>
          <w:sz w:val="22"/>
          <w:szCs w:val="22"/>
          <w:lang w:val="en-US" w:eastAsia="en-US"/>
        </w:rPr>
        <mc:AlternateContent>
          <mc:Choice Requires="wps">
            <w:drawing>
              <wp:anchor distT="0" distB="0" distL="114300" distR="114300" simplePos="0" relativeHeight="251665920" behindDoc="0" locked="0" layoutInCell="1" allowOverlap="1" wp14:anchorId="3B0B121F" wp14:editId="32C31577">
                <wp:simplePos x="0" y="0"/>
                <wp:positionH relativeFrom="column">
                  <wp:posOffset>230505</wp:posOffset>
                </wp:positionH>
                <wp:positionV relativeFrom="paragraph">
                  <wp:posOffset>150495</wp:posOffset>
                </wp:positionV>
                <wp:extent cx="1387475" cy="251460"/>
                <wp:effectExtent l="0" t="0" r="0" b="0"/>
                <wp:wrapNone/>
                <wp:docPr id="29"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7475" cy="25146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14:paraId="751504EA" w14:textId="77777777" w:rsidR="00D069C1" w:rsidRPr="00E30361" w:rsidRDefault="00D069C1" w:rsidP="00A05FB4">
                            <w:pPr>
                              <w:rPr>
                                <w:b/>
                              </w:rPr>
                            </w:pPr>
                            <w:r w:rsidRPr="00E30361">
                              <w:rPr>
                                <w:b/>
                              </w:rPr>
                              <w:t>Gap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kstvak 14" o:spid="_x0000_s1032" type="#_x0000_t202" style="position:absolute;margin-left:18.15pt;margin-top:11.85pt;width:109.25pt;height:19.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" filled="f" stroked="f">
                <v:path arrowok="t"/>
                <v:textbox>
                  <w:txbxContent>
                    <w:p w:rsidR="00D069C1" w:rsidRPr="00E30361" w:rsidRDefault="00D069C1" w:rsidP="00A05FB4">
                      <w:pPr>
                        <w:rPr>
                          <w:b/>
                        </w:rPr>
                      </w:pPr>
                      <w:r w:rsidRPr="00E30361">
                        <w:rPr>
                          <w:b/>
                        </w:rPr>
                        <w:t>Gap analysis</w:t>
                      </w:r>
                    </w:p>
                  </w:txbxContent>
                </v:textbox>
              </v:shape>
            </w:pict>
          </mc:Fallback>
        </mc:AlternateContent>
      </w:r>
    </w:p>
    <w:p w14:paraId="1D2F1DEA" w14:textId="77777777" w:rsidR="00A05FB4" w:rsidRPr="000D4FEA" w:rsidRDefault="00A05FB4" w:rsidP="00A05FB4">
      <w:pPr>
        <w:pStyle w:val="VrijevormA"/>
        <w:tabs>
          <w:tab w:val="left" w:pos="220"/>
          <w:tab w:val="left" w:pos="720"/>
        </w:tabs>
        <w:spacing w:after="240"/>
        <w:rPr>
          <w:rFonts w:ascii="Arial" w:hAnsi="Arial" w:cs="Arial"/>
          <w:color w:val="000000" w:themeColor="text1"/>
          <w:sz w:val="22"/>
          <w:szCs w:val="22"/>
        </w:rPr>
      </w:pPr>
      <w:r w:rsidRPr="000D4FEA">
        <w:rPr>
          <w:rFonts w:ascii="Arial" w:hAnsi="Arial" w:cs="Arial"/>
          <w:noProof/>
          <w:color w:val="000000" w:themeColor="text1"/>
          <w:sz w:val="22"/>
          <w:szCs w:val="22"/>
          <w:lang w:val="en-US" w:eastAsia="en-US"/>
        </w:rPr>
        <mc:AlternateContent>
          <mc:Choice Requires="wps">
            <w:drawing>
              <wp:anchor distT="0" distB="0" distL="114300" distR="114300" simplePos="0" relativeHeight="251664896" behindDoc="0" locked="0" layoutInCell="1" allowOverlap="1" wp14:anchorId="011B46C8" wp14:editId="0E772440">
                <wp:simplePos x="0" y="0"/>
                <wp:positionH relativeFrom="column">
                  <wp:posOffset>-104775</wp:posOffset>
                </wp:positionH>
                <wp:positionV relativeFrom="paragraph">
                  <wp:posOffset>72390</wp:posOffset>
                </wp:positionV>
                <wp:extent cx="1714500" cy="0"/>
                <wp:effectExtent l="28575" t="91440" r="38100" b="118110"/>
                <wp:wrapNone/>
                <wp:docPr id="28" name="Rechte verbindingslijn met pijl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38100">
                          <a:solidFill>
                            <a:schemeClr val="accent1">
                              <a:lumMod val="100000"/>
                              <a:lumOff val="0"/>
                            </a:schemeClr>
                          </a:solidFill>
                          <a:round/>
                          <a:headEnd type="triangle" w="med" len="med"/>
                          <a:tailEnd type="triangle" w="med" len="med"/>
                        </a:ln>
                        <a:effectLst>
                          <a:outerShdw dist="23000" dir="5400000" rotWithShape="0">
                            <a:srgbClr val="80808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13" o:spid="_x0000_s1026" type="#_x0000_t32" style="position:absolute;margin-left:-8.25pt;margin-top:5.7pt;width:13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" strokecolor="#4f81bd [3204]" strokeweight="3pt">
                <v:stroke startarrow="block" endarrow="block"/>
                <v:shadow on="t" opacity="22936f" origin=",.5" offset="0,.63889mm"/>
              </v:shape>
            </w:pict>
          </mc:Fallback>
        </mc:AlternateContent>
      </w:r>
    </w:p>
    <w:p w14:paraId="339B66F6" w14:textId="77777777" w:rsidR="00A05FB4" w:rsidRDefault="00A05FB4" w:rsidP="00A05FB4">
      <w:pPr>
        <w:pStyle w:val="BodyText"/>
      </w:pPr>
    </w:p>
    <w:p w14:paraId="6BC9B3BF" w14:textId="77777777" w:rsidR="00A05FB4" w:rsidRDefault="00713068" w:rsidP="00713068">
      <w:pPr>
        <w:pStyle w:val="Heading2"/>
      </w:pPr>
      <w:bookmarkStart w:id="10" w:name="_Toc368476476"/>
      <w:r>
        <w:t>Lesson Plans</w:t>
      </w:r>
      <w:bookmarkEnd w:id="10"/>
    </w:p>
    <w:p w14:paraId="3401920F" w14:textId="77777777" w:rsidR="00713068" w:rsidRPr="000D4FEA" w:rsidRDefault="00713068" w:rsidP="00A70E47">
      <w:pPr>
        <w:pStyle w:val="BodyText"/>
      </w:pPr>
      <w:r>
        <w:t>Facilitators</w:t>
      </w:r>
      <w:r w:rsidRPr="000D4FEA">
        <w:t xml:space="preserve"> should dr</w:t>
      </w:r>
      <w:r>
        <w:t>aw up lesson plans based on a</w:t>
      </w:r>
      <w:r w:rsidRPr="000D4FEA">
        <w:t xml:space="preserve"> detailed syllabus and the references to the textbooks and teaching material suggested for the course. Where no adjustment has been found necessary in the subjects of a detailed syllabus, the lesson plans may simply consist of the topics indicated in the detailed syllabus with keywords, timeframes and required materials.</w:t>
      </w:r>
    </w:p>
    <w:p w14:paraId="3B4D240A" w14:textId="77777777" w:rsidR="00713068" w:rsidRDefault="00713068" w:rsidP="00713068">
      <w:pPr>
        <w:pStyle w:val="BodyText"/>
        <w:rPr>
          <w:color w:val="000000" w:themeColor="text1"/>
        </w:rPr>
      </w:pPr>
      <w:r>
        <w:rPr>
          <w:color w:val="000000" w:themeColor="text1"/>
        </w:rPr>
        <w:t>Each competence should be</w:t>
      </w:r>
      <w:r w:rsidRPr="000D4FEA">
        <w:rPr>
          <w:color w:val="000000" w:themeColor="text1"/>
        </w:rPr>
        <w:t xml:space="preserve"> defined in terms of the learning objectives, required knowledge, skills and attitude. The recommende</w:t>
      </w:r>
      <w:r>
        <w:rPr>
          <w:color w:val="000000" w:themeColor="text1"/>
        </w:rPr>
        <w:t>d competence for each subject is indicated in the subject o</w:t>
      </w:r>
      <w:r w:rsidRPr="000D4FEA">
        <w:rPr>
          <w:color w:val="000000" w:themeColor="text1"/>
        </w:rPr>
        <w:t>utline of each module.</w:t>
      </w:r>
    </w:p>
    <w:p w14:paraId="196C5E44" w14:textId="77777777" w:rsidR="00713068" w:rsidRDefault="00713068" w:rsidP="00713068">
      <w:pPr>
        <w:pStyle w:val="Heading2"/>
      </w:pPr>
      <w:bookmarkStart w:id="11" w:name="_Toc368476477"/>
      <w:r>
        <w:t>Subject Outline</w:t>
      </w:r>
      <w:bookmarkEnd w:id="11"/>
    </w:p>
    <w:p w14:paraId="6D6906E1" w14:textId="77777777" w:rsidR="00713068" w:rsidRDefault="00713068" w:rsidP="00713068">
      <w:pPr>
        <w:pStyle w:val="BodyText"/>
        <w:rPr>
          <w:color w:val="000000" w:themeColor="text1"/>
        </w:rPr>
      </w:pPr>
      <w:r w:rsidRPr="000D4FEA">
        <w:rPr>
          <w:color w:val="000000" w:themeColor="text1"/>
        </w:rPr>
        <w:t xml:space="preserve">The subject outline of each module also includes a total recommended number of hours that should be allocated to each module. However, it should be appreciated that these allocations depend upon the gap-analysis. </w:t>
      </w:r>
      <w:r>
        <w:rPr>
          <w:color w:val="000000" w:themeColor="text1"/>
        </w:rPr>
        <w:t>Training organizations</w:t>
      </w:r>
      <w:r w:rsidRPr="000D4FEA">
        <w:rPr>
          <w:color w:val="000000" w:themeColor="text1"/>
        </w:rPr>
        <w:t xml:space="preserve"> should therefore review carefully lesson plan design and consider the need to reallocate the time required to achieve each specific learning objective.</w:t>
      </w:r>
    </w:p>
    <w:p w14:paraId="7139DE12" w14:textId="77777777" w:rsidR="00713068" w:rsidRDefault="00713068" w:rsidP="00713068">
      <w:pPr>
        <w:pStyle w:val="Heading1"/>
      </w:pPr>
      <w:r>
        <w:br w:type="column"/>
      </w:r>
      <w:bookmarkStart w:id="12" w:name="_Toc368476478"/>
      <w:r>
        <w:lastRenderedPageBreak/>
        <w:t>Part c – Guidelines for Facilitators</w:t>
      </w:r>
      <w:bookmarkEnd w:id="12"/>
    </w:p>
    <w:p w14:paraId="54094DF3" w14:textId="77777777" w:rsidR="00713068" w:rsidRDefault="00713068" w:rsidP="00713068">
      <w:pPr>
        <w:pStyle w:val="Heading2"/>
      </w:pPr>
      <w:bookmarkStart w:id="13" w:name="_Toc368476479"/>
      <w:r>
        <w:t>Introduction</w:t>
      </w:r>
      <w:bookmarkEnd w:id="13"/>
    </w:p>
    <w:p w14:paraId="04005566" w14:textId="77777777" w:rsidR="00713068" w:rsidRPr="000D4FEA" w:rsidRDefault="00713068" w:rsidP="00A70E47">
      <w:pPr>
        <w:pStyle w:val="BodyText"/>
      </w:pPr>
      <w:r w:rsidRPr="000D4FEA">
        <w:t xml:space="preserve">This </w:t>
      </w:r>
      <w:r>
        <w:t>Guideline</w:t>
      </w:r>
      <w:r w:rsidRPr="000D4FEA">
        <w:t xml:space="preserve"> is designed for adult TTIs. Throughout the years it has been recognised that the strategy used by adult TTIs differs from the strategy used by younger students. In order to have the maximum effect of training it is crucial to use the appropriate learning methods.</w:t>
      </w:r>
    </w:p>
    <w:p w14:paraId="1BD8CFAC" w14:textId="77777777" w:rsidR="00713068" w:rsidRDefault="00713068" w:rsidP="00713068">
      <w:pPr>
        <w:pStyle w:val="Heading2"/>
      </w:pPr>
      <w:bookmarkStart w:id="14" w:name="_Toc368476480"/>
      <w:r>
        <w:t>Modular Presentation</w:t>
      </w:r>
      <w:bookmarkEnd w:id="14"/>
    </w:p>
    <w:p w14:paraId="67A3B400" w14:textId="77777777" w:rsidR="00713068" w:rsidRPr="000D4FEA" w:rsidRDefault="00713068" w:rsidP="00A70E47">
      <w:pPr>
        <w:pStyle w:val="BodyText"/>
      </w:pPr>
      <w:r w:rsidRPr="000D4FEA">
        <w:t xml:space="preserve">The modular presentation enables </w:t>
      </w:r>
      <w:r>
        <w:t>facilitators</w:t>
      </w:r>
      <w:r w:rsidRPr="000D4FEA">
        <w:t xml:space="preserve"> to </w:t>
      </w:r>
      <w:r>
        <w:t>modify</w:t>
      </w:r>
      <w:r w:rsidRPr="000D4FEA">
        <w:t xml:space="preserve"> the course content and provide any revisions of </w:t>
      </w:r>
      <w:r>
        <w:t>the objectives as required. Facilitators</w:t>
      </w:r>
      <w:r w:rsidRPr="000D4FEA">
        <w:t xml:space="preserve"> should draw up lesson plans based on each detailed syllabus a</w:t>
      </w:r>
      <w:r>
        <w:t>nd the references in them to</w:t>
      </w:r>
      <w:r w:rsidRPr="000D4FEA">
        <w:t xml:space="preserve"> textbooks and teaching mat</w:t>
      </w:r>
      <w:r>
        <w:t>erial suggested for the course.</w:t>
      </w:r>
    </w:p>
    <w:p w14:paraId="0E3D5EE3" w14:textId="77777777" w:rsidR="00713068" w:rsidRPr="000D4FEA" w:rsidRDefault="00713068" w:rsidP="00A70E47">
      <w:pPr>
        <w:pStyle w:val="BodyText"/>
      </w:pPr>
      <w:r>
        <w:t>The subject o</w:t>
      </w:r>
      <w:r w:rsidRPr="000D4FEA">
        <w:t xml:space="preserve">utline of each module also includes a recommended assessment of the time that should be allocated to each subject. However, it should be appreciated that these allocations depend on the entry level of the </w:t>
      </w:r>
      <w:r w:rsidRPr="00F27AFD">
        <w:t>TTIs</w:t>
      </w:r>
      <w:r>
        <w:t>. Facilitators</w:t>
      </w:r>
      <w:r w:rsidRPr="000D4FEA">
        <w:t xml:space="preserve"> should therefore review carefully these assessments during course and lesson plan design and consider the need to reallocate the time required to achieve each specific learning objective.</w:t>
      </w:r>
    </w:p>
    <w:p w14:paraId="636DD9BE" w14:textId="77777777" w:rsidR="00713068" w:rsidRPr="000D4FEA" w:rsidRDefault="00713068" w:rsidP="00A70E47">
      <w:pPr>
        <w:pStyle w:val="BodyText"/>
      </w:pPr>
      <w:r w:rsidRPr="000D4FEA">
        <w:t xml:space="preserve">A detailed teaching syllabus of each module </w:t>
      </w:r>
      <w:r>
        <w:t>should be</w:t>
      </w:r>
      <w:r w:rsidRPr="000D4FEA">
        <w:t xml:space="preserve"> written in learning-objective format</w:t>
      </w:r>
      <w:r>
        <w:t>. The objective determines</w:t>
      </w:r>
      <w:r w:rsidRPr="000D4FEA">
        <w:t xml:space="preserve"> what the TTI must do to demonstrate that knowledge has been transferred. All objectives are understood to be prefixed by the words:</w:t>
      </w:r>
    </w:p>
    <w:p w14:paraId="08473F78" w14:textId="77777777" w:rsidR="00713068" w:rsidRPr="000D4FEA" w:rsidRDefault="00713068" w:rsidP="00713068">
      <w:pPr>
        <w:pStyle w:val="VrijevormA"/>
        <w:spacing w:after="240" w:line="276" w:lineRule="auto"/>
        <w:rPr>
          <w:rFonts w:ascii="Arial" w:hAnsi="Arial" w:cs="Arial"/>
          <w:i/>
          <w:color w:val="000000" w:themeColor="text1"/>
          <w:sz w:val="22"/>
          <w:szCs w:val="22"/>
        </w:rPr>
      </w:pPr>
      <w:r w:rsidRPr="000D4FEA">
        <w:rPr>
          <w:rFonts w:ascii="Arial" w:hAnsi="Arial" w:cs="Arial"/>
          <w:i/>
          <w:color w:val="000000" w:themeColor="text1"/>
          <w:sz w:val="22"/>
          <w:szCs w:val="22"/>
        </w:rPr>
        <w:t xml:space="preserve">´the expected learning outcome is that the </w:t>
      </w:r>
      <w:r w:rsidRPr="00F27AFD">
        <w:rPr>
          <w:rFonts w:ascii="Arial" w:hAnsi="Arial" w:cs="Arial"/>
          <w:i/>
          <w:color w:val="000000" w:themeColor="text1"/>
          <w:sz w:val="22"/>
          <w:szCs w:val="22"/>
        </w:rPr>
        <w:t>TTI</w:t>
      </w:r>
      <w:r w:rsidRPr="000D4FEA">
        <w:rPr>
          <w:rFonts w:ascii="Arial" w:hAnsi="Arial" w:cs="Arial"/>
          <w:i/>
          <w:color w:val="000000" w:themeColor="text1"/>
          <w:sz w:val="22"/>
          <w:szCs w:val="22"/>
        </w:rPr>
        <w:t xml:space="preserve"> has acquired the recommended levels of competence in conducting training´</w:t>
      </w:r>
    </w:p>
    <w:p w14:paraId="305A9238" w14:textId="77777777" w:rsidR="00713068" w:rsidRDefault="00713068" w:rsidP="00A70E47">
      <w:pPr>
        <w:pStyle w:val="BodyText"/>
      </w:pPr>
      <w:r w:rsidRPr="000D4FEA">
        <w:t>In preparing a teach</w:t>
      </w:r>
      <w:r>
        <w:t>ing scheme and lesson plans,</w:t>
      </w:r>
      <w:r w:rsidRPr="000D4FEA">
        <w:t xml:space="preserve"> facilitator</w:t>
      </w:r>
      <w:r>
        <w:t>s are</w:t>
      </w:r>
      <w:r w:rsidRPr="000D4FEA">
        <w:t xml:space="preserve"> free to use any teaching method or combination of methods that will </w:t>
      </w:r>
      <w:r w:rsidRPr="00A70E47">
        <w:t>ensure</w:t>
      </w:r>
      <w:r w:rsidRPr="000D4FEA">
        <w:t xml:space="preserve"> that TTIs can meet the stated objectives. However, it is essential that TTIs attain all objectives set out in each syllabus.</w:t>
      </w:r>
    </w:p>
    <w:p w14:paraId="1DA84DF4" w14:textId="77777777" w:rsidR="00713068" w:rsidRDefault="00713068" w:rsidP="00713068">
      <w:pPr>
        <w:pStyle w:val="Heading2"/>
      </w:pPr>
      <w:bookmarkStart w:id="15" w:name="_Toc368476481"/>
      <w:r>
        <w:t>Assessment</w:t>
      </w:r>
      <w:bookmarkEnd w:id="15"/>
    </w:p>
    <w:p w14:paraId="5CC35AC9" w14:textId="77777777" w:rsidR="00713068" w:rsidRPr="000D4FEA" w:rsidRDefault="00713068" w:rsidP="00A70E47">
      <w:pPr>
        <w:pStyle w:val="BodyText"/>
      </w:pPr>
      <w:r>
        <w:rPr>
          <w:noProof/>
          <w:lang w:val="en-US" w:eastAsia="en-US"/>
        </w:rPr>
        <w:drawing>
          <wp:anchor distT="0" distB="0" distL="114300" distR="114300" simplePos="0" relativeHeight="251667968" behindDoc="0" locked="0" layoutInCell="1" allowOverlap="1" wp14:anchorId="0BB66A92" wp14:editId="70230E4F">
            <wp:simplePos x="0" y="0"/>
            <wp:positionH relativeFrom="column">
              <wp:posOffset>3362325</wp:posOffset>
            </wp:positionH>
            <wp:positionV relativeFrom="paragraph">
              <wp:posOffset>48260</wp:posOffset>
            </wp:positionV>
            <wp:extent cx="2696210" cy="2378710"/>
            <wp:effectExtent l="0" t="0" r="8890" b="254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yramide.png"/>
                    <pic:cNvPicPr/>
                  </pic:nvPicPr>
                  <pic:blipFill>
                    <a:blip r:embed="rId14">
                      <a:extLst>
                        <a:ext uri="{28A0092B-C50C-407E-A947-70E740481C1C}">
                          <a14:useLocalDpi xmlns:a14="http://schemas.microsoft.com/office/drawing/2010/main" val="0"/>
                        </a:ext>
                      </a:extLst>
                    </a:blip>
                    <a:stretch>
                      <a:fillRect/>
                    </a:stretch>
                  </pic:blipFill>
                  <pic:spPr>
                    <a:xfrm>
                      <a:off x="0" y="0"/>
                      <a:ext cx="2696210" cy="2378710"/>
                    </a:xfrm>
                    <a:prstGeom prst="rect">
                      <a:avLst/>
                    </a:prstGeom>
                  </pic:spPr>
                </pic:pic>
              </a:graphicData>
            </a:graphic>
            <wp14:sizeRelH relativeFrom="page">
              <wp14:pctWidth>0</wp14:pctWidth>
            </wp14:sizeRelH>
            <wp14:sizeRelV relativeFrom="page">
              <wp14:pctHeight>0</wp14:pctHeight>
            </wp14:sizeRelV>
          </wp:anchor>
        </w:drawing>
      </w:r>
      <w:r w:rsidRPr="000D4FEA">
        <w:t>Continuous assessment of TTIs should be undertaken. In many cases the</w:t>
      </w:r>
      <w:r>
        <w:t xml:space="preserve"> assessment can be based on the</w:t>
      </w:r>
      <w:r w:rsidRPr="000D4FEA">
        <w:t xml:space="preserve"> </w:t>
      </w:r>
      <w:r w:rsidRPr="00C72403">
        <w:t>TTI’s</w:t>
      </w:r>
      <w:r>
        <w:t xml:space="preserve"> competence,</w:t>
      </w:r>
      <w:r w:rsidRPr="000D4FEA">
        <w:t xml:space="preserve"> demonstrated via assignments. These assessments are required for the purpose of certification.</w:t>
      </w:r>
    </w:p>
    <w:p w14:paraId="4D7EC65B" w14:textId="77777777" w:rsidR="00713068" w:rsidRDefault="00713068" w:rsidP="00A70E47">
      <w:pPr>
        <w:pStyle w:val="BodyText"/>
      </w:pPr>
      <w:r w:rsidRPr="000D4FEA">
        <w:t xml:space="preserve">Following Bloom’s taxonomy on learning strategies, 6 levels of cognitive learning can be distinguished, 5 levels of affective learning and 5 levels of psychomotor learning. When these are applied to the profession of VTSO, the following levels can be distinguished: 1) Remember 2) </w:t>
      </w:r>
      <w:proofErr w:type="gramStart"/>
      <w:r w:rsidRPr="000D4FEA">
        <w:t>Understand  3</w:t>
      </w:r>
      <w:proofErr w:type="gramEnd"/>
      <w:r w:rsidRPr="000D4FEA">
        <w:t>) Apply  4) Analyse/Synt</w:t>
      </w:r>
      <w:r>
        <w:t>hesise  5) Evaluate  6) Create.</w:t>
      </w:r>
      <w:r>
        <w:rPr>
          <w:rStyle w:val="FootnoteReference"/>
          <w:color w:val="000000" w:themeColor="text1"/>
        </w:rPr>
        <w:footnoteReference w:id="1"/>
      </w:r>
    </w:p>
    <w:p w14:paraId="138C7C22" w14:textId="77777777" w:rsidR="00A2677B" w:rsidRDefault="00A2677B" w:rsidP="00713068">
      <w:pPr>
        <w:pStyle w:val="VrijevormA"/>
        <w:spacing w:after="240"/>
        <w:rPr>
          <w:rFonts w:ascii="Arial" w:hAnsi="Arial" w:cs="Arial"/>
          <w:color w:val="000000" w:themeColor="text1"/>
          <w:sz w:val="22"/>
          <w:szCs w:val="22"/>
        </w:rPr>
      </w:pPr>
    </w:p>
    <w:p w14:paraId="0F82ED7C" w14:textId="77777777" w:rsidR="00713068" w:rsidRDefault="00713068" w:rsidP="00A70E47">
      <w:pPr>
        <w:pStyle w:val="BodyText"/>
      </w:pPr>
      <w:r w:rsidRPr="000D4FEA">
        <w:t xml:space="preserve">Appendix C contains the verbs </w:t>
      </w:r>
      <w:r w:rsidRPr="00A70E47">
        <w:t>attached</w:t>
      </w:r>
      <w:r w:rsidRPr="000D4FEA">
        <w:t xml:space="preserve"> to this taxonomy. These verbs structure the exam and assessments and give weight to questions/assignments/exercises</w:t>
      </w:r>
      <w:r>
        <w:t>, etc</w:t>
      </w:r>
      <w:r w:rsidRPr="000D4FEA">
        <w:t>.</w:t>
      </w:r>
    </w:p>
    <w:p w14:paraId="2CDD6C50" w14:textId="77777777" w:rsidR="00D8700F" w:rsidRDefault="00D8700F" w:rsidP="00952076">
      <w:pPr>
        <w:pStyle w:val="Heading2"/>
        <w:numPr>
          <w:ilvl w:val="0"/>
          <w:numId w:val="0"/>
        </w:numPr>
      </w:pPr>
    </w:p>
    <w:p w14:paraId="459110BB" w14:textId="77777777" w:rsidR="00D8700F" w:rsidRDefault="00D8700F" w:rsidP="00952076">
      <w:pPr>
        <w:pStyle w:val="Heading2"/>
        <w:numPr>
          <w:ilvl w:val="0"/>
          <w:numId w:val="0"/>
        </w:numPr>
      </w:pPr>
    </w:p>
    <w:p w14:paraId="693B9D57" w14:textId="77777777" w:rsidR="00F95536" w:rsidRDefault="00F95536" w:rsidP="00F95536">
      <w:pPr>
        <w:pStyle w:val="Heading2"/>
      </w:pPr>
      <w:bookmarkStart w:id="16" w:name="_Toc368476482"/>
      <w:r>
        <w:lastRenderedPageBreak/>
        <w:t>Implementation</w:t>
      </w:r>
      <w:bookmarkEnd w:id="16"/>
    </w:p>
    <w:p w14:paraId="2F0FF06B" w14:textId="77777777" w:rsidR="00F95536" w:rsidRPr="000D4FEA" w:rsidRDefault="00F95536" w:rsidP="00A70E47">
      <w:pPr>
        <w:pStyle w:val="BodyText"/>
      </w:pPr>
      <w:r w:rsidRPr="000D4FEA">
        <w:t xml:space="preserve">For </w:t>
      </w:r>
      <w:r>
        <w:t>any</w:t>
      </w:r>
      <w:r w:rsidRPr="000D4FEA">
        <w:t xml:space="preserve"> course to run smoothly and effectively, considerable attention must be paid to the availability and use of:</w:t>
      </w:r>
    </w:p>
    <w:p w14:paraId="1186FC3C" w14:textId="77777777"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qualified  facilitator</w:t>
      </w:r>
      <w:r>
        <w:rPr>
          <w:rFonts w:ascii="Arial" w:hAnsi="Arial" w:cs="Arial"/>
          <w:color w:val="000000" w:themeColor="text1"/>
          <w:sz w:val="22"/>
          <w:szCs w:val="22"/>
        </w:rPr>
        <w:t>s</w:t>
      </w:r>
    </w:p>
    <w:p w14:paraId="02874897" w14:textId="77777777"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 xml:space="preserve">support staff </w:t>
      </w:r>
    </w:p>
    <w:p w14:paraId="1AF88493" w14:textId="77777777"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 xml:space="preserve">facilities </w:t>
      </w:r>
    </w:p>
    <w:p w14:paraId="4B02CC54" w14:textId="77777777"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 xml:space="preserve">equipment </w:t>
      </w:r>
    </w:p>
    <w:p w14:paraId="45658397" w14:textId="77777777"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 xml:space="preserve">textbooks, technical papers </w:t>
      </w:r>
    </w:p>
    <w:p w14:paraId="6275FFDC" w14:textId="77777777"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computers, internet connections</w:t>
      </w:r>
    </w:p>
    <w:p w14:paraId="63E58A1D" w14:textId="77777777"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audio/video material</w:t>
      </w:r>
    </w:p>
    <w:p w14:paraId="77F069A7" w14:textId="77777777" w:rsidR="00F95536"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proofErr w:type="gramStart"/>
      <w:r w:rsidRPr="000D4FEA">
        <w:rPr>
          <w:rFonts w:ascii="Arial" w:hAnsi="Arial" w:cs="Arial"/>
          <w:color w:val="000000" w:themeColor="text1"/>
          <w:sz w:val="22"/>
          <w:szCs w:val="22"/>
        </w:rPr>
        <w:t>other</w:t>
      </w:r>
      <w:proofErr w:type="gramEnd"/>
      <w:r w:rsidRPr="000D4FEA">
        <w:rPr>
          <w:rFonts w:ascii="Arial" w:hAnsi="Arial" w:cs="Arial"/>
          <w:color w:val="000000" w:themeColor="text1"/>
          <w:sz w:val="22"/>
          <w:szCs w:val="22"/>
        </w:rPr>
        <w:t xml:space="preserve"> reference material. </w:t>
      </w:r>
    </w:p>
    <w:p w14:paraId="5D1213D1" w14:textId="77777777" w:rsidR="00F95536" w:rsidRDefault="00F95536" w:rsidP="00F95536">
      <w:pPr>
        <w:pStyle w:val="VrijevormA"/>
        <w:tabs>
          <w:tab w:val="num" w:pos="720"/>
        </w:tabs>
        <w:spacing w:after="160"/>
        <w:rPr>
          <w:rFonts w:ascii="Arial" w:hAnsi="Arial" w:cs="Arial"/>
          <w:color w:val="000000" w:themeColor="text1"/>
          <w:sz w:val="22"/>
          <w:szCs w:val="22"/>
        </w:rPr>
      </w:pPr>
      <w:r w:rsidRPr="000D4FEA">
        <w:rPr>
          <w:rFonts w:ascii="Arial" w:hAnsi="Arial" w:cs="Arial"/>
          <w:color w:val="000000" w:themeColor="text1"/>
          <w:sz w:val="22"/>
          <w:szCs w:val="22"/>
        </w:rPr>
        <w:t xml:space="preserve">Thorough preparation is key to successful implementation of </w:t>
      </w:r>
      <w:r>
        <w:rPr>
          <w:rFonts w:ascii="Arial" w:hAnsi="Arial" w:cs="Arial"/>
          <w:color w:val="000000" w:themeColor="text1"/>
          <w:sz w:val="22"/>
          <w:szCs w:val="22"/>
        </w:rPr>
        <w:t>a</w:t>
      </w:r>
      <w:r w:rsidRPr="000D4FEA">
        <w:rPr>
          <w:rFonts w:ascii="Arial" w:hAnsi="Arial" w:cs="Arial"/>
          <w:color w:val="000000" w:themeColor="text1"/>
          <w:sz w:val="22"/>
          <w:szCs w:val="22"/>
        </w:rPr>
        <w:t xml:space="preserve"> course.</w:t>
      </w:r>
    </w:p>
    <w:p w14:paraId="198F255A" w14:textId="77777777" w:rsidR="00F95536" w:rsidRDefault="00F95536" w:rsidP="00F95536">
      <w:pPr>
        <w:pStyle w:val="Heading1"/>
      </w:pPr>
      <w:r>
        <w:br w:type="column"/>
      </w:r>
      <w:bookmarkStart w:id="17" w:name="_Toc368476483"/>
      <w:r>
        <w:lastRenderedPageBreak/>
        <w:t>PART e – Course Modules</w:t>
      </w:r>
      <w:bookmarkEnd w:id="17"/>
    </w:p>
    <w:p w14:paraId="23989ACE" w14:textId="77777777" w:rsidR="00F95536" w:rsidRPr="000D4FEA" w:rsidRDefault="00F95536" w:rsidP="00A70E47">
      <w:pPr>
        <w:pStyle w:val="BodyText"/>
      </w:pPr>
      <w:r>
        <w:t>A</w:t>
      </w:r>
      <w:r w:rsidRPr="000D4FEA">
        <w:t xml:space="preserve"> complete course </w:t>
      </w:r>
      <w:r>
        <w:t>would comprise of</w:t>
      </w:r>
      <w:r w:rsidRPr="000D4FEA">
        <w:t xml:space="preserve"> </w:t>
      </w:r>
      <w:r>
        <w:t xml:space="preserve">a number of </w:t>
      </w:r>
      <w:r w:rsidRPr="000D4FEA">
        <w:t>modules, each of which deals with a specific subject representing a requirement or function of a TTI.</w:t>
      </w:r>
    </w:p>
    <w:tbl>
      <w:tblPr>
        <w:tblW w:w="9923" w:type="dxa"/>
        <w:tblInd w:w="10" w:type="dxa"/>
        <w:shd w:val="clear" w:color="auto" w:fill="FFFFFF"/>
        <w:tblLayout w:type="fixed"/>
        <w:tblLook w:val="0000" w:firstRow="0" w:lastRow="0" w:firstColumn="0" w:lastColumn="0" w:noHBand="0" w:noVBand="0"/>
      </w:tblPr>
      <w:tblGrid>
        <w:gridCol w:w="2691"/>
        <w:gridCol w:w="3688"/>
        <w:gridCol w:w="851"/>
        <w:gridCol w:w="1134"/>
        <w:gridCol w:w="1559"/>
      </w:tblGrid>
      <w:tr w:rsidR="009C0AA9" w:rsidRPr="000D4FEA" w14:paraId="04ED224F" w14:textId="77777777" w:rsidTr="00E324F8">
        <w:trPr>
          <w:gridAfter w:val="1"/>
          <w:wAfter w:w="1559" w:type="dxa"/>
          <w:cantSplit/>
          <w:trHeight w:val="390"/>
          <w:tblHeader/>
        </w:trPr>
        <w:tc>
          <w:tcPr>
            <w:tcW w:w="2691" w:type="dxa"/>
            <w:vMerge w:val="restart"/>
            <w:tcBorders>
              <w:top w:val="single" w:sz="8" w:space="0" w:color="000000"/>
              <w:left w:val="single" w:sz="8" w:space="0" w:color="000000"/>
              <w:right w:val="single" w:sz="8" w:space="0" w:color="000000"/>
            </w:tcBorders>
            <w:shd w:val="clear" w:color="auto" w:fill="B0B3B2"/>
            <w:tcMar>
              <w:top w:w="0" w:type="dxa"/>
              <w:left w:w="0" w:type="dxa"/>
              <w:bottom w:w="0" w:type="dxa"/>
              <w:right w:w="0" w:type="dxa"/>
            </w:tcMar>
          </w:tcPr>
          <w:p w14:paraId="307791A6" w14:textId="77777777" w:rsidR="00040319" w:rsidRDefault="00040319" w:rsidP="00040319">
            <w:pPr>
              <w:jc w:val="center"/>
              <w:rPr>
                <w:b/>
              </w:rPr>
            </w:pPr>
            <w:bookmarkStart w:id="18" w:name="_Toc367359096"/>
          </w:p>
          <w:p w14:paraId="761B6BB6" w14:textId="77777777" w:rsidR="009C0AA9" w:rsidRPr="00040319" w:rsidRDefault="009C0AA9" w:rsidP="00040319">
            <w:pPr>
              <w:jc w:val="center"/>
              <w:rPr>
                <w:b/>
              </w:rPr>
            </w:pPr>
            <w:r w:rsidRPr="00040319">
              <w:rPr>
                <w:b/>
              </w:rPr>
              <w:t>Competence Area</w:t>
            </w:r>
            <w:bookmarkEnd w:id="18"/>
          </w:p>
        </w:tc>
        <w:tc>
          <w:tcPr>
            <w:tcW w:w="3688" w:type="dxa"/>
            <w:vMerge w:val="restart"/>
            <w:tcBorders>
              <w:top w:val="single" w:sz="8" w:space="0" w:color="000000"/>
              <w:left w:val="single" w:sz="8" w:space="0" w:color="000000"/>
              <w:right w:val="single" w:sz="8" w:space="0" w:color="000000"/>
            </w:tcBorders>
            <w:shd w:val="clear" w:color="auto" w:fill="B0B3B2"/>
            <w:tcMar>
              <w:top w:w="0" w:type="dxa"/>
              <w:left w:w="0" w:type="dxa"/>
              <w:bottom w:w="0" w:type="dxa"/>
              <w:right w:w="0" w:type="dxa"/>
            </w:tcMar>
          </w:tcPr>
          <w:p w14:paraId="1500203A" w14:textId="77777777" w:rsidR="00040319" w:rsidRDefault="00040319" w:rsidP="00040319">
            <w:pPr>
              <w:jc w:val="center"/>
              <w:rPr>
                <w:b/>
              </w:rPr>
            </w:pPr>
            <w:bookmarkStart w:id="19" w:name="_Toc367359097"/>
          </w:p>
          <w:p w14:paraId="40E11555" w14:textId="77777777" w:rsidR="009C0AA9" w:rsidRPr="00040319" w:rsidRDefault="009C0AA9" w:rsidP="00040319">
            <w:pPr>
              <w:jc w:val="center"/>
              <w:rPr>
                <w:b/>
              </w:rPr>
            </w:pPr>
            <w:r w:rsidRPr="00040319">
              <w:rPr>
                <w:b/>
              </w:rPr>
              <w:t>Aims and Objectives</w:t>
            </w:r>
            <w:bookmarkEnd w:id="19"/>
          </w:p>
        </w:tc>
        <w:tc>
          <w:tcPr>
            <w:tcW w:w="1985" w:type="dxa"/>
            <w:gridSpan w:val="2"/>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15FC2391" w14:textId="77777777" w:rsidR="009C0AA9" w:rsidRPr="000D4FEA" w:rsidRDefault="009C0AA9" w:rsidP="00E324F8">
            <w:pPr>
              <w:pStyle w:val="VrijevormA"/>
              <w:spacing w:after="240"/>
              <w:jc w:val="center"/>
              <w:rPr>
                <w:rFonts w:ascii="Arial" w:hAnsi="Arial"/>
                <w:b/>
                <w:color w:val="000000" w:themeColor="text1"/>
                <w:sz w:val="22"/>
                <w:szCs w:val="22"/>
              </w:rPr>
            </w:pPr>
            <w:r w:rsidRPr="000D4FEA">
              <w:rPr>
                <w:rFonts w:ascii="Arial" w:hAnsi="Arial"/>
                <w:b/>
                <w:color w:val="000000" w:themeColor="text1"/>
                <w:sz w:val="22"/>
                <w:szCs w:val="22"/>
              </w:rPr>
              <w:t>Recommended Hours per Module</w:t>
            </w:r>
          </w:p>
        </w:tc>
      </w:tr>
      <w:tr w:rsidR="009C0AA9" w:rsidRPr="000D4FEA" w14:paraId="7C840FA9" w14:textId="77777777" w:rsidTr="00E324F8">
        <w:trPr>
          <w:gridAfter w:val="1"/>
          <w:wAfter w:w="1559" w:type="dxa"/>
          <w:cantSplit/>
          <w:trHeight w:val="390"/>
          <w:tblHeader/>
        </w:trPr>
        <w:tc>
          <w:tcPr>
            <w:tcW w:w="2691" w:type="dxa"/>
            <w:vMerge/>
            <w:tcBorders>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1849DFC2" w14:textId="77777777" w:rsidR="009C0AA9" w:rsidRPr="000D4FEA" w:rsidRDefault="009C0AA9" w:rsidP="00E324F8">
            <w:pPr>
              <w:pStyle w:val="Koptekst2AA"/>
              <w:jc w:val="center"/>
              <w:rPr>
                <w:rFonts w:ascii="Arial" w:hAnsi="Arial"/>
                <w:color w:val="000000" w:themeColor="text1"/>
                <w:sz w:val="22"/>
                <w:szCs w:val="22"/>
                <w:lang w:val="en-GB"/>
              </w:rPr>
            </w:pPr>
          </w:p>
        </w:tc>
        <w:tc>
          <w:tcPr>
            <w:tcW w:w="3688" w:type="dxa"/>
            <w:vMerge/>
            <w:tcBorders>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6519CBA6" w14:textId="77777777" w:rsidR="009C0AA9" w:rsidRPr="000D4FEA" w:rsidRDefault="009C0AA9" w:rsidP="00E324F8">
            <w:pPr>
              <w:pStyle w:val="Koptekst2AA"/>
              <w:jc w:val="center"/>
              <w:rPr>
                <w:rFonts w:ascii="Arial" w:hAnsi="Arial"/>
                <w:color w:val="000000" w:themeColor="text1"/>
                <w:sz w:val="22"/>
                <w:szCs w:val="22"/>
                <w:lang w:val="en-GB"/>
              </w:rPr>
            </w:pPr>
          </w:p>
        </w:tc>
        <w:tc>
          <w:tcPr>
            <w:tcW w:w="851"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29A685A9" w14:textId="77777777" w:rsidR="009C0AA9" w:rsidRPr="000D4FEA" w:rsidRDefault="009C0AA9" w:rsidP="00E324F8">
            <w:pPr>
              <w:pStyle w:val="VrijevormA"/>
              <w:spacing w:after="240"/>
              <w:jc w:val="center"/>
              <w:rPr>
                <w:rFonts w:ascii="Arial" w:hAnsi="Arial"/>
                <w:b/>
                <w:color w:val="000000" w:themeColor="text1"/>
                <w:sz w:val="22"/>
                <w:szCs w:val="22"/>
              </w:rPr>
            </w:pPr>
            <w:r w:rsidRPr="000D4FEA">
              <w:rPr>
                <w:rFonts w:ascii="Arial" w:hAnsi="Arial"/>
                <w:b/>
                <w:color w:val="000000" w:themeColor="text1"/>
                <w:sz w:val="22"/>
                <w:szCs w:val="22"/>
              </w:rPr>
              <w:t>Lecture</w:t>
            </w:r>
          </w:p>
        </w:tc>
        <w:tc>
          <w:tcPr>
            <w:tcW w:w="1134" w:type="dxa"/>
            <w:tcBorders>
              <w:top w:val="single" w:sz="8" w:space="0" w:color="000000"/>
              <w:left w:val="single" w:sz="8" w:space="0" w:color="000000"/>
              <w:bottom w:val="single" w:sz="8" w:space="0" w:color="000000"/>
              <w:right w:val="single" w:sz="8" w:space="0" w:color="000000"/>
            </w:tcBorders>
            <w:shd w:val="clear" w:color="auto" w:fill="B0B3B2"/>
          </w:tcPr>
          <w:p w14:paraId="74625C83" w14:textId="77777777" w:rsidR="009C0AA9" w:rsidRPr="000D4FEA" w:rsidRDefault="009C0AA9" w:rsidP="00E324F8">
            <w:pPr>
              <w:pStyle w:val="VrijevormA"/>
              <w:spacing w:after="240"/>
              <w:jc w:val="center"/>
              <w:rPr>
                <w:rFonts w:ascii="Arial" w:hAnsi="Arial"/>
                <w:b/>
                <w:color w:val="000000" w:themeColor="text1"/>
                <w:sz w:val="22"/>
                <w:szCs w:val="22"/>
              </w:rPr>
            </w:pPr>
            <w:r w:rsidRPr="000D4FEA">
              <w:rPr>
                <w:rFonts w:ascii="Arial" w:hAnsi="Arial"/>
                <w:b/>
                <w:color w:val="000000" w:themeColor="text1"/>
                <w:sz w:val="22"/>
                <w:szCs w:val="22"/>
              </w:rPr>
              <w:t>Exercise</w:t>
            </w:r>
          </w:p>
        </w:tc>
      </w:tr>
      <w:tr w:rsidR="009C0AA9" w:rsidRPr="000D4FEA" w14:paraId="71A0DDE6" w14:textId="77777777" w:rsidTr="00E324F8">
        <w:trPr>
          <w:cantSplit/>
          <w:trHeight w:val="2880"/>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159D32F" w14:textId="77777777" w:rsidR="009C0AA9" w:rsidRPr="00BF08E4" w:rsidRDefault="009C0AA9" w:rsidP="00E324F8">
            <w:pPr>
              <w:pStyle w:val="HoofdtekstA"/>
              <w:rPr>
                <w:rFonts w:ascii="Arial" w:hAnsi="Arial"/>
                <w:b/>
                <w:color w:val="000000" w:themeColor="text1"/>
                <w:sz w:val="22"/>
                <w:szCs w:val="22"/>
                <w:lang w:val="en-GB"/>
              </w:rPr>
            </w:pPr>
            <w:r w:rsidRPr="00BF08E4">
              <w:rPr>
                <w:rFonts w:ascii="Arial" w:hAnsi="Arial"/>
                <w:b/>
                <w:color w:val="000000" w:themeColor="text1"/>
                <w:sz w:val="22"/>
                <w:szCs w:val="22"/>
                <w:lang w:val="en-GB"/>
              </w:rPr>
              <w:t>Training development</w:t>
            </w: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E07979B" w14:textId="77777777" w:rsidR="009C0AA9" w:rsidRPr="000D4FEA" w:rsidRDefault="009C0AA9" w:rsidP="00A70E47">
            <w:pPr>
              <w:pStyle w:val="HoofdtekstA"/>
              <w:numPr>
                <w:ilvl w:val="0"/>
                <w:numId w:val="19"/>
              </w:numPr>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 xml:space="preserve">Makes a gap analysis </w:t>
            </w:r>
          </w:p>
          <w:p w14:paraId="244FCD95" w14:textId="77777777" w:rsidR="009C0AA9" w:rsidRPr="000D4FEA" w:rsidRDefault="009C0AA9" w:rsidP="00A70E47">
            <w:pPr>
              <w:pStyle w:val="HoofdtekstA"/>
              <w:numPr>
                <w:ilvl w:val="0"/>
                <w:numId w:val="19"/>
              </w:numPr>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Translates training needs into teaching goals.</w:t>
            </w:r>
          </w:p>
          <w:p w14:paraId="248E906B" w14:textId="77777777" w:rsidR="009C0AA9" w:rsidRPr="000D4FEA" w:rsidRDefault="009C0AA9" w:rsidP="00A70E47">
            <w:pPr>
              <w:pStyle w:val="HoofdtekstA"/>
              <w:numPr>
                <w:ilvl w:val="0"/>
                <w:numId w:val="19"/>
              </w:numPr>
              <w:spacing w:after="120"/>
              <w:ind w:left="567" w:hanging="425"/>
              <w:rPr>
                <w:rFonts w:ascii="Arial" w:hAnsi="Arial" w:cstheme="majorBidi"/>
                <w:color w:val="000000" w:themeColor="text1"/>
                <w:sz w:val="22"/>
                <w:szCs w:val="22"/>
                <w:lang w:val="en-GB" w:eastAsia="en-US"/>
              </w:rPr>
            </w:pPr>
            <w:r w:rsidRPr="000D4FEA">
              <w:rPr>
                <w:rFonts w:ascii="Arial" w:hAnsi="Arial"/>
                <w:color w:val="000000" w:themeColor="text1"/>
                <w:sz w:val="22"/>
                <w:szCs w:val="22"/>
                <w:lang w:val="en-GB"/>
              </w:rPr>
              <w:t>Describes learning objectives</w:t>
            </w:r>
          </w:p>
          <w:p w14:paraId="0C4710B2" w14:textId="77777777"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Describes and uses the  SMART acronym</w:t>
            </w:r>
          </w:p>
          <w:p w14:paraId="1D583C81" w14:textId="77777777"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Sequences the training elements logically</w:t>
            </w:r>
          </w:p>
          <w:p w14:paraId="5D15F169" w14:textId="77777777"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Draws up a lesson plan</w:t>
            </w:r>
          </w:p>
          <w:p w14:paraId="2DDB2D1A" w14:textId="77777777"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Links objectives to parts of the syllabus</w:t>
            </w:r>
          </w:p>
          <w:p w14:paraId="4C5DFDC2" w14:textId="77777777"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Identifies teaching aids and reference material</w:t>
            </w:r>
          </w:p>
          <w:p w14:paraId="4CDCE7F9" w14:textId="77777777"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Makes a time schedule</w:t>
            </w:r>
          </w:p>
          <w:p w14:paraId="51BC15E5" w14:textId="77777777" w:rsidR="009C0AA9" w:rsidRPr="000D4FEA" w:rsidRDefault="009C0AA9" w:rsidP="009C0AA9">
            <w:pPr>
              <w:pStyle w:val="HoofdtekstA"/>
              <w:numPr>
                <w:ilvl w:val="0"/>
                <w:numId w:val="19"/>
              </w:numPr>
              <w:ind w:left="570" w:hanging="426"/>
              <w:rPr>
                <w:rFonts w:ascii="Arial" w:hAnsi="Arial"/>
                <w:color w:val="000000" w:themeColor="text1"/>
                <w:sz w:val="22"/>
                <w:szCs w:val="22"/>
                <w:lang w:val="en-GB"/>
              </w:rPr>
            </w:pPr>
            <w:r w:rsidRPr="000D4FEA">
              <w:rPr>
                <w:rFonts w:ascii="Arial" w:hAnsi="Arial"/>
                <w:color w:val="000000" w:themeColor="text1"/>
                <w:sz w:val="22"/>
                <w:szCs w:val="22"/>
                <w:lang w:val="en-GB"/>
              </w:rPr>
              <w:t>Evaluates and adjusts the training</w:t>
            </w:r>
          </w:p>
          <w:p w14:paraId="37A0D53F" w14:textId="77777777" w:rsidR="009C0AA9" w:rsidRPr="000D4FEA" w:rsidRDefault="009C0AA9" w:rsidP="00E324F8">
            <w:pPr>
              <w:pStyle w:val="HoofdtekstA"/>
              <w:rPr>
                <w:rFonts w:ascii="Arial" w:hAnsi="Arial"/>
                <w:color w:val="000000" w:themeColor="text1"/>
                <w:sz w:val="22"/>
                <w:szCs w:val="22"/>
                <w:lang w:val="en-GB"/>
              </w:rPr>
            </w:pPr>
          </w:p>
          <w:p w14:paraId="3021B0AC" w14:textId="77777777" w:rsidR="009C0AA9" w:rsidRPr="000D4FEA" w:rsidRDefault="009C0AA9" w:rsidP="00E324F8">
            <w:pPr>
              <w:pStyle w:val="HoofdtekstA"/>
              <w:rPr>
                <w:rFonts w:ascii="Arial" w:hAnsi="Arial"/>
                <w:color w:val="000000" w:themeColor="text1"/>
                <w:sz w:val="22"/>
                <w:szCs w:val="22"/>
                <w:lang w:val="en-GB"/>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78387B6" w14:textId="77777777"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2BFA00B3" w14:textId="77777777"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4</w:t>
            </w:r>
          </w:p>
        </w:tc>
        <w:tc>
          <w:tcPr>
            <w:tcW w:w="1559" w:type="dxa"/>
          </w:tcPr>
          <w:p w14:paraId="30F9939E" w14:textId="77777777" w:rsidR="009C0AA9" w:rsidRPr="000D4FEA" w:rsidRDefault="009C0AA9" w:rsidP="00E324F8">
            <w:r>
              <w:tab/>
            </w:r>
          </w:p>
        </w:tc>
      </w:tr>
      <w:tr w:rsidR="009C0AA9" w:rsidRPr="000D4FEA" w14:paraId="5E95141F" w14:textId="77777777" w:rsidTr="009C0AA9">
        <w:trPr>
          <w:gridAfter w:val="1"/>
          <w:wAfter w:w="1559" w:type="dxa"/>
          <w:cantSplit/>
          <w:trHeight w:val="8192"/>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436DC806" w14:textId="77777777" w:rsidR="009C0AA9" w:rsidRPr="009C0AA9" w:rsidRDefault="009C0AA9" w:rsidP="00E324F8">
            <w:pPr>
              <w:rPr>
                <w:b/>
              </w:rPr>
            </w:pPr>
            <w:r w:rsidRPr="009C0AA9">
              <w:rPr>
                <w:b/>
              </w:rPr>
              <w:lastRenderedPageBreak/>
              <w:t xml:space="preserve">Instructional Techniques </w:t>
            </w:r>
          </w:p>
          <w:p w14:paraId="659F779A" w14:textId="77777777" w:rsidR="009C0AA9" w:rsidRPr="000D4FEA" w:rsidRDefault="009C0AA9" w:rsidP="00E324F8"/>
          <w:p w14:paraId="31BC3E97" w14:textId="77777777" w:rsidR="009C0AA9" w:rsidRDefault="009C0AA9" w:rsidP="00E324F8">
            <w:r w:rsidRPr="00D873D4">
              <w:t>Teaching Methods</w:t>
            </w:r>
            <w:r w:rsidRPr="00D873D4">
              <w:tab/>
            </w:r>
          </w:p>
          <w:p w14:paraId="1DB9F30F" w14:textId="77777777" w:rsidR="009C0AA9" w:rsidRPr="00D873D4" w:rsidRDefault="009C0AA9" w:rsidP="00E324F8">
            <w:pPr>
              <w:rPr>
                <w:b/>
              </w:rPr>
            </w:pPr>
          </w:p>
          <w:p w14:paraId="01AE55E1" w14:textId="77777777" w:rsidR="009C0AA9" w:rsidRPr="00D873D4" w:rsidRDefault="009C0AA9" w:rsidP="00E324F8">
            <w:pPr>
              <w:rPr>
                <w:b/>
              </w:rPr>
            </w:pPr>
            <w:r w:rsidRPr="00D873D4">
              <w:t>Classroom Instruction</w:t>
            </w:r>
          </w:p>
          <w:p w14:paraId="18213A89" w14:textId="77777777" w:rsidR="009C0AA9" w:rsidRDefault="009C0AA9" w:rsidP="00E324F8"/>
          <w:p w14:paraId="4DCF4A2D" w14:textId="77777777" w:rsidR="009C0AA9" w:rsidRPr="00D873D4" w:rsidRDefault="009C0AA9" w:rsidP="00E324F8">
            <w:pPr>
              <w:rPr>
                <w:b/>
              </w:rPr>
            </w:pPr>
            <w:r w:rsidRPr="00D873D4">
              <w:t>Simulator Instruction</w:t>
            </w:r>
          </w:p>
          <w:p w14:paraId="245D77DE" w14:textId="77777777" w:rsidR="009C0AA9" w:rsidRPr="000D4FEA" w:rsidRDefault="009C0AA9" w:rsidP="00E324F8">
            <w:pPr>
              <w:pStyle w:val="HoofdtekstA"/>
              <w:rPr>
                <w:rFonts w:ascii="Arial" w:hAnsi="Arial"/>
                <w:color w:val="000000" w:themeColor="text1"/>
                <w:sz w:val="22"/>
                <w:szCs w:val="22"/>
                <w:lang w:val="en-GB"/>
              </w:rPr>
            </w:pP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30CC391F" w14:textId="77777777"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 xml:space="preserve">Describes and applies a variety of teaching methods. </w:t>
            </w:r>
          </w:p>
          <w:p w14:paraId="25B819F4" w14:textId="77777777" w:rsidR="009C0AA9" w:rsidRPr="000D4FEA" w:rsidRDefault="009C0AA9" w:rsidP="00A70E47">
            <w:pPr>
              <w:pStyle w:val="Plattetekstinspringen21"/>
              <w:numPr>
                <w:ilvl w:val="0"/>
                <w:numId w:val="21"/>
              </w:numPr>
              <w:tabs>
                <w:tab w:val="clear" w:pos="280"/>
              </w:tabs>
              <w:ind w:left="567" w:hanging="425"/>
              <w:jc w:val="left"/>
              <w:rPr>
                <w:color w:val="000000" w:themeColor="text1"/>
                <w:szCs w:val="22"/>
                <w:lang w:val="en-GB"/>
              </w:rPr>
            </w:pPr>
            <w:r w:rsidRPr="000D4FEA">
              <w:rPr>
                <w:color w:val="000000" w:themeColor="text1"/>
                <w:szCs w:val="22"/>
                <w:lang w:val="en-GB"/>
              </w:rPr>
              <w:t>Explains the advantages and disadvantages of each method</w:t>
            </w:r>
          </w:p>
          <w:p w14:paraId="22C86841" w14:textId="77777777" w:rsidR="009C0AA9" w:rsidRPr="000D4FEA" w:rsidRDefault="009C0AA9" w:rsidP="00A70E47">
            <w:pPr>
              <w:pStyle w:val="Plattetekstinspringen21"/>
              <w:numPr>
                <w:ilvl w:val="0"/>
                <w:numId w:val="21"/>
              </w:numPr>
              <w:tabs>
                <w:tab w:val="clear" w:pos="280"/>
              </w:tabs>
              <w:ind w:left="567" w:hanging="425"/>
              <w:jc w:val="left"/>
              <w:rPr>
                <w:color w:val="000000" w:themeColor="text1"/>
                <w:szCs w:val="22"/>
                <w:lang w:val="en-GB"/>
              </w:rPr>
            </w:pPr>
            <w:r w:rsidRPr="000D4FEA">
              <w:rPr>
                <w:color w:val="000000" w:themeColor="text1"/>
                <w:szCs w:val="22"/>
                <w:lang w:val="en-GB"/>
              </w:rPr>
              <w:t>Links teaching methods to learning objectives</w:t>
            </w:r>
          </w:p>
          <w:p w14:paraId="7D544B71" w14:textId="77777777"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 xml:space="preserve">Chooses a student centred approach. </w:t>
            </w:r>
          </w:p>
          <w:p w14:paraId="25DF3958" w14:textId="77777777"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Prepares a lesson</w:t>
            </w:r>
          </w:p>
          <w:p w14:paraId="7FA7B237" w14:textId="77777777"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Tailors instruction to student’s needs</w:t>
            </w:r>
          </w:p>
          <w:p w14:paraId="5F6CF299" w14:textId="77777777"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Knows how to operate equipment</w:t>
            </w:r>
          </w:p>
          <w:p w14:paraId="71A3B2EB" w14:textId="77777777"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Familiarises with the exercises and the scenarios that will be used</w:t>
            </w:r>
          </w:p>
          <w:p w14:paraId="3013CB52" w14:textId="77777777" w:rsidR="009C0AA9" w:rsidRPr="00076A45"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76A45">
              <w:rPr>
                <w:rFonts w:ascii="Arial" w:hAnsi="Arial"/>
                <w:color w:val="000000" w:themeColor="text1"/>
                <w:sz w:val="22"/>
                <w:szCs w:val="22"/>
                <w:lang w:val="en-GB"/>
              </w:rPr>
              <w:t>Shows an understanding of the influence of the TTI’s teaching style on the learning process</w:t>
            </w:r>
          </w:p>
          <w:p w14:paraId="026BDCA3" w14:textId="77777777"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Establishes a safe classroom atmosphere</w:t>
            </w:r>
          </w:p>
          <w:p w14:paraId="7EFC1681" w14:textId="77777777"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Manages disruptive behaviours</w:t>
            </w:r>
          </w:p>
          <w:p w14:paraId="27F84309" w14:textId="77777777"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Identifies and manages barriers to learning</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A307786" w14:textId="77777777"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306645EB" w14:textId="77777777"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4</w:t>
            </w:r>
          </w:p>
        </w:tc>
      </w:tr>
      <w:tr w:rsidR="009C0AA9" w:rsidRPr="000D4FEA" w14:paraId="7F84E4DD" w14:textId="77777777" w:rsidTr="009C0AA9">
        <w:trPr>
          <w:gridAfter w:val="1"/>
          <w:wAfter w:w="1559" w:type="dxa"/>
          <w:cantSplit/>
          <w:trHeight w:val="6349"/>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831DB9B" w14:textId="77777777" w:rsidR="009C0AA9" w:rsidRPr="009C0AA9" w:rsidRDefault="009C0AA9" w:rsidP="00E324F8">
            <w:pPr>
              <w:rPr>
                <w:b/>
              </w:rPr>
            </w:pPr>
            <w:r w:rsidRPr="009C0AA9">
              <w:rPr>
                <w:b/>
              </w:rPr>
              <w:lastRenderedPageBreak/>
              <w:t>Communications</w:t>
            </w:r>
          </w:p>
          <w:p w14:paraId="4BC283D4" w14:textId="77777777" w:rsidR="009C0AA9" w:rsidRPr="000D4FEA" w:rsidRDefault="009C0AA9" w:rsidP="009C0AA9">
            <w:pPr>
              <w:pStyle w:val="Lijstalinea1"/>
              <w:numPr>
                <w:ilvl w:val="0"/>
                <w:numId w:val="23"/>
              </w:numPr>
              <w:tabs>
                <w:tab w:val="clear" w:pos="360"/>
                <w:tab w:val="num" w:pos="720"/>
              </w:tabs>
              <w:ind w:left="720" w:hanging="360"/>
              <w:rPr>
                <w:rFonts w:ascii="Arial" w:hAnsi="Arial"/>
                <w:color w:val="000000" w:themeColor="text1"/>
                <w:szCs w:val="22"/>
              </w:rPr>
            </w:pPr>
            <w:r w:rsidRPr="000D4FEA">
              <w:rPr>
                <w:rFonts w:ascii="Arial" w:hAnsi="Arial"/>
                <w:color w:val="000000" w:themeColor="text1"/>
                <w:szCs w:val="22"/>
              </w:rPr>
              <w:t>Briefing</w:t>
            </w:r>
          </w:p>
          <w:p w14:paraId="0048308A" w14:textId="77777777" w:rsidR="009C0AA9" w:rsidRPr="000D4FEA" w:rsidRDefault="009C0AA9" w:rsidP="009C0AA9">
            <w:pPr>
              <w:pStyle w:val="Lijstalinea1"/>
              <w:numPr>
                <w:ilvl w:val="0"/>
                <w:numId w:val="23"/>
              </w:numPr>
              <w:tabs>
                <w:tab w:val="clear" w:pos="360"/>
                <w:tab w:val="num" w:pos="720"/>
              </w:tabs>
              <w:ind w:left="720" w:hanging="360"/>
              <w:rPr>
                <w:rFonts w:ascii="Arial" w:hAnsi="Arial"/>
                <w:color w:val="000000" w:themeColor="text1"/>
                <w:szCs w:val="22"/>
              </w:rPr>
            </w:pPr>
            <w:r>
              <w:rPr>
                <w:rFonts w:ascii="Arial" w:hAnsi="Arial"/>
                <w:color w:val="000000" w:themeColor="text1"/>
                <w:szCs w:val="22"/>
              </w:rPr>
              <w:t>Debriefing</w:t>
            </w:r>
            <w:r w:rsidRPr="000D4FEA">
              <w:rPr>
                <w:rFonts w:ascii="Arial" w:hAnsi="Arial"/>
                <w:color w:val="000000" w:themeColor="text1"/>
                <w:szCs w:val="22"/>
              </w:rPr>
              <w:t xml:space="preserve">, see </w:t>
            </w:r>
            <w:r>
              <w:rPr>
                <w:rFonts w:ascii="Arial" w:hAnsi="Arial"/>
                <w:color w:val="000000" w:themeColor="text1"/>
                <w:szCs w:val="22"/>
              </w:rPr>
              <w:t>Appendix</w:t>
            </w:r>
            <w:r w:rsidRPr="000D4FEA">
              <w:rPr>
                <w:rFonts w:ascii="Arial" w:hAnsi="Arial"/>
                <w:color w:val="000000" w:themeColor="text1"/>
                <w:szCs w:val="22"/>
              </w:rPr>
              <w:t xml:space="preserve"> A.</w:t>
            </w:r>
          </w:p>
          <w:p w14:paraId="6C7ACD69" w14:textId="77777777" w:rsidR="009C0AA9" w:rsidRPr="00BF08E4" w:rsidRDefault="009C0AA9" w:rsidP="009C0AA9">
            <w:pPr>
              <w:pStyle w:val="Lijstalinea1"/>
              <w:numPr>
                <w:ilvl w:val="0"/>
                <w:numId w:val="23"/>
              </w:numPr>
              <w:tabs>
                <w:tab w:val="clear" w:pos="360"/>
                <w:tab w:val="num" w:pos="720"/>
              </w:tabs>
              <w:ind w:left="720" w:hanging="360"/>
              <w:rPr>
                <w:rFonts w:ascii="Arial" w:hAnsi="Arial"/>
                <w:color w:val="000000" w:themeColor="text1"/>
                <w:szCs w:val="22"/>
              </w:rPr>
            </w:pPr>
            <w:r w:rsidRPr="00BF08E4">
              <w:rPr>
                <w:rFonts w:ascii="Arial" w:hAnsi="Arial"/>
                <w:color w:val="000000" w:themeColor="text1"/>
                <w:szCs w:val="22"/>
              </w:rPr>
              <w:t xml:space="preserve">Feedback, see </w:t>
            </w:r>
            <w:r>
              <w:rPr>
                <w:rFonts w:ascii="Arial" w:hAnsi="Arial"/>
                <w:color w:val="000000" w:themeColor="text1"/>
                <w:szCs w:val="22"/>
              </w:rPr>
              <w:t>Appendix</w:t>
            </w:r>
            <w:r w:rsidRPr="00BF08E4">
              <w:rPr>
                <w:rFonts w:ascii="Arial" w:hAnsi="Arial"/>
                <w:color w:val="000000" w:themeColor="text1"/>
                <w:szCs w:val="22"/>
              </w:rPr>
              <w:t xml:space="preserve"> E.</w:t>
            </w:r>
          </w:p>
          <w:p w14:paraId="3E272696" w14:textId="77777777" w:rsidR="009C0AA9" w:rsidRPr="000D4FEA" w:rsidRDefault="009C0AA9" w:rsidP="00E324F8">
            <w:pPr>
              <w:pStyle w:val="HoofdtekstA"/>
              <w:rPr>
                <w:rFonts w:ascii="Arial" w:hAnsi="Arial"/>
                <w:color w:val="000000" w:themeColor="text1"/>
                <w:sz w:val="22"/>
                <w:szCs w:val="22"/>
                <w:lang w:val="en-GB"/>
              </w:rPr>
            </w:pP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F0030DD" w14:textId="77777777"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Conducts a thorough and clear briefing of an exercise</w:t>
            </w:r>
            <w:r>
              <w:rPr>
                <w:rFonts w:ascii="Arial" w:hAnsi="Arial"/>
                <w:color w:val="000000" w:themeColor="text1"/>
                <w:sz w:val="22"/>
                <w:szCs w:val="22"/>
                <w:lang w:val="en-GB"/>
              </w:rPr>
              <w:t>.</w:t>
            </w:r>
          </w:p>
          <w:p w14:paraId="455F8F76" w14:textId="77777777"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Conducts a debriefing ac</w:t>
            </w:r>
            <w:r>
              <w:rPr>
                <w:rFonts w:ascii="Arial" w:hAnsi="Arial"/>
                <w:color w:val="000000" w:themeColor="text1"/>
                <w:sz w:val="22"/>
                <w:szCs w:val="22"/>
                <w:lang w:val="en-GB"/>
              </w:rPr>
              <w:t>cording to IALA G</w:t>
            </w:r>
            <w:r w:rsidRPr="000D4FEA">
              <w:rPr>
                <w:rFonts w:ascii="Arial" w:hAnsi="Arial"/>
                <w:color w:val="000000" w:themeColor="text1"/>
                <w:sz w:val="22"/>
                <w:szCs w:val="22"/>
                <w:lang w:val="en-GB"/>
              </w:rPr>
              <w:t>uideline 1027</w:t>
            </w:r>
            <w:r>
              <w:rPr>
                <w:rFonts w:ascii="Arial" w:hAnsi="Arial"/>
                <w:color w:val="000000" w:themeColor="text1"/>
                <w:sz w:val="22"/>
                <w:szCs w:val="22"/>
                <w:lang w:val="en-GB"/>
              </w:rPr>
              <w:t xml:space="preserve"> and principles in Appendix A</w:t>
            </w:r>
            <w:r w:rsidRPr="000D4FEA">
              <w:rPr>
                <w:rFonts w:ascii="Arial" w:hAnsi="Arial"/>
                <w:color w:val="000000" w:themeColor="text1"/>
                <w:sz w:val="22"/>
                <w:szCs w:val="22"/>
                <w:lang w:val="en-GB"/>
              </w:rPr>
              <w:t xml:space="preserve">. </w:t>
            </w:r>
          </w:p>
          <w:p w14:paraId="7E0F8166" w14:textId="77777777"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Communicates assessment decision effectively</w:t>
            </w:r>
          </w:p>
          <w:p w14:paraId="33E41699" w14:textId="77777777"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 xml:space="preserve">Gives constructive feedback according to the </w:t>
            </w:r>
            <w:r>
              <w:rPr>
                <w:rFonts w:ascii="Arial" w:hAnsi="Arial"/>
                <w:color w:val="000000" w:themeColor="text1"/>
                <w:sz w:val="22"/>
                <w:szCs w:val="22"/>
                <w:lang w:val="en-GB"/>
              </w:rPr>
              <w:t>principles of feedback</w:t>
            </w:r>
            <w:r w:rsidRPr="000D4FEA">
              <w:rPr>
                <w:rFonts w:ascii="Arial" w:hAnsi="Arial"/>
                <w:color w:val="000000" w:themeColor="text1"/>
                <w:sz w:val="22"/>
                <w:szCs w:val="22"/>
                <w:lang w:val="en-GB"/>
              </w:rPr>
              <w:t xml:space="preserve"> in </w:t>
            </w:r>
            <w:r>
              <w:rPr>
                <w:rFonts w:ascii="Arial" w:hAnsi="Arial"/>
                <w:color w:val="000000" w:themeColor="text1"/>
                <w:sz w:val="22"/>
                <w:szCs w:val="22"/>
                <w:lang w:val="en-GB"/>
              </w:rPr>
              <w:t>Appendix</w:t>
            </w:r>
            <w:r w:rsidRPr="000D4FEA">
              <w:rPr>
                <w:rFonts w:ascii="Arial" w:hAnsi="Arial"/>
                <w:color w:val="000000" w:themeColor="text1"/>
                <w:sz w:val="22"/>
                <w:szCs w:val="22"/>
                <w:lang w:val="en-GB"/>
              </w:rPr>
              <w:t xml:space="preserve"> E.</w:t>
            </w:r>
          </w:p>
          <w:p w14:paraId="5043BED4" w14:textId="77777777"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Applies various questioning techniques</w:t>
            </w:r>
            <w:r>
              <w:rPr>
                <w:rFonts w:ascii="Arial" w:hAnsi="Arial"/>
                <w:color w:val="000000" w:themeColor="text1"/>
                <w:sz w:val="22"/>
                <w:szCs w:val="22"/>
                <w:lang w:val="en-GB"/>
              </w:rPr>
              <w:t>.</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1FC9D49" w14:textId="77777777" w:rsidR="009C0AA9" w:rsidRPr="000D4FEA" w:rsidRDefault="009C0AA9" w:rsidP="00E324F8">
            <w:pPr>
              <w:pStyle w:val="HoofdtekstA"/>
              <w:ind w:left="249" w:hanging="249"/>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632AE44A" w14:textId="77777777" w:rsidR="009C0AA9" w:rsidRPr="000D4FEA" w:rsidRDefault="009C0AA9" w:rsidP="00E324F8">
            <w:pPr>
              <w:pStyle w:val="HoofdtekstA"/>
              <w:ind w:left="249" w:hanging="249"/>
              <w:jc w:val="center"/>
              <w:rPr>
                <w:rFonts w:ascii="Arial" w:hAnsi="Arial"/>
                <w:color w:val="000000" w:themeColor="text1"/>
                <w:sz w:val="22"/>
                <w:szCs w:val="22"/>
                <w:lang w:val="en-GB"/>
              </w:rPr>
            </w:pPr>
            <w:r w:rsidRPr="000D4FEA">
              <w:rPr>
                <w:rFonts w:ascii="Arial" w:hAnsi="Arial"/>
                <w:color w:val="000000" w:themeColor="text1"/>
                <w:sz w:val="22"/>
                <w:szCs w:val="22"/>
                <w:lang w:val="en-GB"/>
              </w:rPr>
              <w:t>5</w:t>
            </w:r>
          </w:p>
        </w:tc>
      </w:tr>
      <w:tr w:rsidR="009C0AA9" w:rsidRPr="000D4FEA" w14:paraId="09B7AB2F" w14:textId="77777777" w:rsidTr="00E324F8">
        <w:trPr>
          <w:gridAfter w:val="1"/>
          <w:wAfter w:w="1559" w:type="dxa"/>
          <w:cantSplit/>
          <w:trHeight w:val="4127"/>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284CE766" w14:textId="77777777" w:rsidR="009C0AA9" w:rsidRPr="009C0AA9" w:rsidRDefault="009C0AA9" w:rsidP="00E324F8">
            <w:pPr>
              <w:rPr>
                <w:b/>
              </w:rPr>
            </w:pPr>
            <w:r w:rsidRPr="009C0AA9">
              <w:rPr>
                <w:b/>
              </w:rPr>
              <w:lastRenderedPageBreak/>
              <w:t>Assessment</w:t>
            </w:r>
          </w:p>
          <w:p w14:paraId="29560A4D" w14:textId="77777777" w:rsidR="009C0AA9" w:rsidRPr="000D4FEA" w:rsidRDefault="009C0AA9" w:rsidP="009C0AA9">
            <w:pPr>
              <w:pStyle w:val="Lijstalinea1"/>
              <w:numPr>
                <w:ilvl w:val="0"/>
                <w:numId w:val="24"/>
              </w:numPr>
              <w:tabs>
                <w:tab w:val="clear" w:pos="360"/>
                <w:tab w:val="num" w:pos="720"/>
              </w:tabs>
              <w:ind w:left="720" w:hanging="360"/>
              <w:rPr>
                <w:rFonts w:ascii="Arial" w:hAnsi="Arial"/>
                <w:color w:val="000000" w:themeColor="text1"/>
                <w:szCs w:val="22"/>
              </w:rPr>
            </w:pPr>
            <w:r w:rsidRPr="000D4FEA">
              <w:rPr>
                <w:rFonts w:ascii="Arial" w:hAnsi="Arial"/>
                <w:color w:val="000000" w:themeColor="text1"/>
                <w:szCs w:val="22"/>
              </w:rPr>
              <w:t xml:space="preserve"> Assessing Performance,</w:t>
            </w:r>
          </w:p>
          <w:p w14:paraId="64D5E212" w14:textId="77777777" w:rsidR="009C0AA9" w:rsidRPr="000D4FEA" w:rsidRDefault="009C0AA9" w:rsidP="009C0AA9">
            <w:pPr>
              <w:pStyle w:val="Lijstalinea1"/>
              <w:numPr>
                <w:ilvl w:val="0"/>
                <w:numId w:val="24"/>
              </w:numPr>
              <w:tabs>
                <w:tab w:val="clear" w:pos="360"/>
                <w:tab w:val="num" w:pos="720"/>
              </w:tabs>
              <w:ind w:left="720" w:hanging="360"/>
              <w:rPr>
                <w:rFonts w:ascii="Arial" w:hAnsi="Arial"/>
                <w:color w:val="000000" w:themeColor="text1"/>
                <w:szCs w:val="22"/>
              </w:rPr>
            </w:pPr>
            <w:r w:rsidRPr="000D4FEA">
              <w:rPr>
                <w:rFonts w:ascii="Arial" w:hAnsi="Arial"/>
                <w:color w:val="000000" w:themeColor="text1"/>
                <w:szCs w:val="22"/>
              </w:rPr>
              <w:t>Assessment Issues,</w:t>
            </w:r>
          </w:p>
          <w:p w14:paraId="7C4EABEB" w14:textId="77777777" w:rsidR="009C0AA9" w:rsidRPr="000D4FEA" w:rsidRDefault="009C0AA9" w:rsidP="00E324F8">
            <w:pPr>
              <w:pStyle w:val="HoofdtekstA"/>
              <w:rPr>
                <w:rFonts w:ascii="Arial" w:hAnsi="Arial"/>
                <w:color w:val="000000" w:themeColor="text1"/>
                <w:sz w:val="22"/>
                <w:szCs w:val="22"/>
                <w:lang w:val="en-GB"/>
              </w:rPr>
            </w:pP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1265F56" w14:textId="77777777" w:rsidR="009C0AA9" w:rsidRPr="000D4FEA" w:rsidRDefault="009C0AA9" w:rsidP="00A70E47">
            <w:pPr>
              <w:pStyle w:val="HoofdtekstA"/>
              <w:numPr>
                <w:ilvl w:val="0"/>
                <w:numId w:val="25"/>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Knows several methods for assessing performance.</w:t>
            </w:r>
          </w:p>
          <w:p w14:paraId="682467F1" w14:textId="77777777" w:rsidR="009C0AA9" w:rsidRPr="000D4FEA" w:rsidRDefault="009C0AA9" w:rsidP="00A70E47">
            <w:pPr>
              <w:pStyle w:val="HoofdtekstA"/>
              <w:numPr>
                <w:ilvl w:val="0"/>
                <w:numId w:val="25"/>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Explains the importance of objectivity while assessing performance.</w:t>
            </w:r>
          </w:p>
          <w:p w14:paraId="57B47293" w14:textId="77777777" w:rsidR="009C0AA9" w:rsidRPr="000D4FEA" w:rsidRDefault="009C0AA9" w:rsidP="00A70E47">
            <w:pPr>
              <w:pStyle w:val="HoofdtekstA"/>
              <w:numPr>
                <w:ilvl w:val="0"/>
                <w:numId w:val="25"/>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Distinguishes observations from interpretations.</w:t>
            </w:r>
          </w:p>
          <w:p w14:paraId="409C4C11" w14:textId="77777777"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Makes an assessment exercise or exam.</w:t>
            </w:r>
          </w:p>
          <w:p w14:paraId="471EF9C6" w14:textId="77777777"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Develops an appraisal form for the assessment of performance.</w:t>
            </w:r>
          </w:p>
          <w:p w14:paraId="0A60F35B" w14:textId="77777777"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Describes some basic considerations about performance scales and determines success criteria.</w:t>
            </w:r>
          </w:p>
          <w:p w14:paraId="4464960B" w14:textId="77777777"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Describes the terms reliability and validity.</w:t>
            </w:r>
          </w:p>
          <w:p w14:paraId="61DCEF5F" w14:textId="77777777"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Pr>
                <w:color w:val="000000" w:themeColor="text1"/>
                <w:szCs w:val="22"/>
                <w:lang w:val="en-GB"/>
              </w:rPr>
              <w:t xml:space="preserve">Knows how to achieve consistency between assessors </w:t>
            </w:r>
            <w:r w:rsidRPr="000D4FEA">
              <w:rPr>
                <w:color w:val="000000" w:themeColor="text1"/>
                <w:szCs w:val="22"/>
                <w:lang w:val="en-GB"/>
              </w:rPr>
              <w:t xml:space="preserve"> </w:t>
            </w:r>
            <w:r>
              <w:rPr>
                <w:color w:val="000000" w:themeColor="text1"/>
                <w:szCs w:val="22"/>
                <w:lang w:val="en-GB"/>
              </w:rPr>
              <w:t>(</w:t>
            </w:r>
            <w:r w:rsidRPr="000D4FEA">
              <w:rPr>
                <w:color w:val="000000" w:themeColor="text1"/>
                <w:szCs w:val="22"/>
                <w:lang w:val="en-GB"/>
              </w:rPr>
              <w:t>inter-</w:t>
            </w:r>
            <w:proofErr w:type="spellStart"/>
            <w:r w:rsidRPr="000D4FEA">
              <w:rPr>
                <w:color w:val="000000" w:themeColor="text1"/>
                <w:szCs w:val="22"/>
                <w:lang w:val="en-GB"/>
              </w:rPr>
              <w:t>rater</w:t>
            </w:r>
            <w:proofErr w:type="spellEnd"/>
            <w:r w:rsidRPr="000D4FEA">
              <w:rPr>
                <w:color w:val="000000" w:themeColor="text1"/>
                <w:szCs w:val="22"/>
                <w:lang w:val="en-GB"/>
              </w:rPr>
              <w:t xml:space="preserve"> reliability</w:t>
            </w:r>
            <w:r>
              <w:rPr>
                <w:color w:val="000000" w:themeColor="text1"/>
                <w:szCs w:val="22"/>
                <w:lang w:val="en-GB"/>
              </w:rPr>
              <w:t>).</w:t>
            </w:r>
          </w:p>
          <w:p w14:paraId="73D8055F" w14:textId="77777777"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Makes a connection between the feedback provided and the learning goals.</w:t>
            </w:r>
          </w:p>
          <w:p w14:paraId="41530300" w14:textId="77777777" w:rsidR="009C0AA9" w:rsidRPr="000D4FEA" w:rsidRDefault="009C0AA9" w:rsidP="00E324F8">
            <w:pPr>
              <w:pStyle w:val="HoofdtekstA"/>
              <w:ind w:left="280"/>
              <w:rPr>
                <w:rFonts w:ascii="Arial" w:hAnsi="Arial"/>
                <w:color w:val="000000" w:themeColor="text1"/>
                <w:sz w:val="22"/>
                <w:szCs w:val="22"/>
                <w:lang w:val="en-GB"/>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28A6E9A6" w14:textId="77777777"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265E4632" w14:textId="77777777"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4</w:t>
            </w:r>
          </w:p>
        </w:tc>
      </w:tr>
      <w:tr w:rsidR="009C0AA9" w:rsidRPr="000D4FEA" w14:paraId="50258DBF" w14:textId="77777777" w:rsidTr="00E324F8">
        <w:trPr>
          <w:gridAfter w:val="1"/>
          <w:wAfter w:w="1559" w:type="dxa"/>
          <w:cantSplit/>
          <w:trHeight w:val="4382"/>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662ED455" w14:textId="77777777" w:rsidR="009C0AA9" w:rsidRDefault="009C0AA9" w:rsidP="00E324F8">
            <w:pPr>
              <w:rPr>
                <w:b/>
              </w:rPr>
            </w:pPr>
            <w:r w:rsidRPr="009C0AA9">
              <w:rPr>
                <w:b/>
              </w:rPr>
              <w:lastRenderedPageBreak/>
              <w:t>Training Management System</w:t>
            </w:r>
          </w:p>
          <w:p w14:paraId="2D94ABCE" w14:textId="77777777" w:rsidR="009C0AA9" w:rsidRPr="009C0AA9" w:rsidRDefault="009C0AA9" w:rsidP="00E324F8">
            <w:pPr>
              <w:rPr>
                <w:b/>
              </w:rPr>
            </w:pPr>
          </w:p>
          <w:p w14:paraId="3B8FB908" w14:textId="77777777" w:rsidR="009C0AA9" w:rsidRPr="000D4FEA" w:rsidRDefault="009C0AA9" w:rsidP="009C0AA9">
            <w:pPr>
              <w:pStyle w:val="Lijstalinea1"/>
              <w:numPr>
                <w:ilvl w:val="0"/>
                <w:numId w:val="26"/>
              </w:numPr>
              <w:tabs>
                <w:tab w:val="clear" w:pos="360"/>
                <w:tab w:val="left" w:pos="161"/>
                <w:tab w:val="num" w:pos="720"/>
              </w:tabs>
              <w:ind w:left="720" w:hanging="360"/>
              <w:rPr>
                <w:rFonts w:ascii="Arial" w:hAnsi="Arial"/>
                <w:color w:val="000000" w:themeColor="text1"/>
                <w:szCs w:val="22"/>
              </w:rPr>
            </w:pPr>
            <w:r w:rsidRPr="000D4FEA">
              <w:rPr>
                <w:rFonts w:ascii="Arial" w:hAnsi="Arial"/>
                <w:color w:val="000000" w:themeColor="text1"/>
                <w:szCs w:val="22"/>
              </w:rPr>
              <w:t>Quality Control</w:t>
            </w:r>
          </w:p>
          <w:p w14:paraId="13BA2E6B" w14:textId="77777777" w:rsidR="009C0AA9" w:rsidRPr="000D4FEA" w:rsidRDefault="009C0AA9" w:rsidP="009C0AA9">
            <w:pPr>
              <w:pStyle w:val="Lijstalinea1"/>
              <w:numPr>
                <w:ilvl w:val="0"/>
                <w:numId w:val="26"/>
              </w:numPr>
              <w:tabs>
                <w:tab w:val="clear" w:pos="360"/>
                <w:tab w:val="left" w:pos="161"/>
                <w:tab w:val="num" w:pos="720"/>
              </w:tabs>
              <w:ind w:left="720" w:hanging="360"/>
              <w:rPr>
                <w:rFonts w:ascii="Arial" w:hAnsi="Arial"/>
                <w:color w:val="000000" w:themeColor="text1"/>
                <w:szCs w:val="22"/>
              </w:rPr>
            </w:pPr>
            <w:r w:rsidRPr="000D4FEA">
              <w:rPr>
                <w:rFonts w:ascii="Arial" w:hAnsi="Arial"/>
                <w:color w:val="000000" w:themeColor="text1"/>
                <w:szCs w:val="22"/>
              </w:rPr>
              <w:t>Evaluations</w:t>
            </w:r>
          </w:p>
          <w:p w14:paraId="68936F6C" w14:textId="77777777" w:rsidR="009C0AA9" w:rsidRPr="000D4FEA" w:rsidRDefault="009C0AA9" w:rsidP="00E324F8">
            <w:pPr>
              <w:pStyle w:val="Lijstalinea1"/>
              <w:tabs>
                <w:tab w:val="left" w:pos="161"/>
              </w:tabs>
              <w:ind w:left="0"/>
              <w:rPr>
                <w:rFonts w:ascii="Arial" w:hAnsi="Arial"/>
                <w:color w:val="000000" w:themeColor="text1"/>
                <w:szCs w:val="22"/>
              </w:rPr>
            </w:pP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B26770B" w14:textId="77777777"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Maintains records of students’ performance</w:t>
            </w:r>
            <w:r>
              <w:rPr>
                <w:rFonts w:ascii="Arial" w:hAnsi="Arial"/>
                <w:color w:val="000000" w:themeColor="text1"/>
                <w:sz w:val="22"/>
                <w:szCs w:val="22"/>
                <w:lang w:val="en-GB"/>
              </w:rPr>
              <w:t xml:space="preserve"> (conforming to</w:t>
            </w:r>
            <w:r w:rsidRPr="000D4FEA">
              <w:rPr>
                <w:rFonts w:ascii="Arial" w:hAnsi="Arial"/>
                <w:color w:val="000000" w:themeColor="text1"/>
                <w:sz w:val="22"/>
                <w:szCs w:val="22"/>
                <w:lang w:val="en-GB"/>
              </w:rPr>
              <w:t xml:space="preserve"> IALA Guideline 1014 Accreditation and Approval Process for VTS Training)</w:t>
            </w:r>
            <w:r>
              <w:rPr>
                <w:rFonts w:ascii="Arial" w:hAnsi="Arial"/>
                <w:color w:val="000000" w:themeColor="text1"/>
                <w:sz w:val="22"/>
                <w:szCs w:val="22"/>
                <w:lang w:val="en-GB"/>
              </w:rPr>
              <w:t>.</w:t>
            </w:r>
          </w:p>
          <w:p w14:paraId="0DB1E805" w14:textId="77777777"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Shares information with authorised personnel.</w:t>
            </w:r>
          </w:p>
          <w:p w14:paraId="7D1EC794" w14:textId="77777777"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Pr>
                <w:rFonts w:ascii="Arial" w:hAnsi="Arial"/>
                <w:color w:val="000000" w:themeColor="text1"/>
                <w:sz w:val="22"/>
                <w:szCs w:val="22"/>
                <w:lang w:val="en-GB"/>
              </w:rPr>
              <w:t>Prepares</w:t>
            </w:r>
            <w:r w:rsidRPr="000D4FEA">
              <w:rPr>
                <w:rFonts w:ascii="Arial" w:hAnsi="Arial"/>
                <w:color w:val="000000" w:themeColor="text1"/>
                <w:sz w:val="22"/>
                <w:szCs w:val="22"/>
                <w:lang w:val="en-GB"/>
              </w:rPr>
              <w:t xml:space="preserve"> information </w:t>
            </w:r>
            <w:r>
              <w:rPr>
                <w:rFonts w:ascii="Arial" w:hAnsi="Arial"/>
                <w:color w:val="000000" w:themeColor="text1"/>
                <w:sz w:val="22"/>
                <w:szCs w:val="22"/>
                <w:lang w:val="en-GB"/>
              </w:rPr>
              <w:t>detailing the</w:t>
            </w:r>
            <w:r w:rsidRPr="000D4FEA">
              <w:rPr>
                <w:rFonts w:ascii="Arial" w:hAnsi="Arial"/>
                <w:color w:val="000000" w:themeColor="text1"/>
                <w:sz w:val="22"/>
                <w:szCs w:val="22"/>
                <w:lang w:val="en-GB"/>
              </w:rPr>
              <w:t xml:space="preserve"> </w:t>
            </w:r>
            <w:r>
              <w:rPr>
                <w:rFonts w:ascii="Arial" w:hAnsi="Arial"/>
                <w:color w:val="000000" w:themeColor="text1"/>
                <w:sz w:val="22"/>
                <w:szCs w:val="22"/>
                <w:lang w:val="en-GB"/>
              </w:rPr>
              <w:t>roles</w:t>
            </w:r>
            <w:r w:rsidRPr="000D4FEA">
              <w:rPr>
                <w:rFonts w:ascii="Arial" w:hAnsi="Arial"/>
                <w:color w:val="000000" w:themeColor="text1"/>
                <w:sz w:val="22"/>
                <w:szCs w:val="22"/>
                <w:lang w:val="en-GB"/>
              </w:rPr>
              <w:t xml:space="preserve"> and </w:t>
            </w:r>
            <w:r>
              <w:rPr>
                <w:rFonts w:ascii="Arial" w:hAnsi="Arial"/>
                <w:color w:val="000000" w:themeColor="text1"/>
                <w:sz w:val="22"/>
                <w:szCs w:val="22"/>
                <w:lang w:val="en-GB"/>
              </w:rPr>
              <w:t>responsibilities</w:t>
            </w:r>
            <w:r w:rsidRPr="000D4FEA">
              <w:rPr>
                <w:rFonts w:ascii="Arial" w:hAnsi="Arial"/>
                <w:color w:val="000000" w:themeColor="text1"/>
                <w:sz w:val="22"/>
                <w:szCs w:val="22"/>
                <w:lang w:val="en-GB"/>
              </w:rPr>
              <w:t xml:space="preserve"> of the TTIs.</w:t>
            </w:r>
          </w:p>
          <w:p w14:paraId="20DB68B6" w14:textId="77777777"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Describes the effect of privacy legislation on the sharing of information.</w:t>
            </w:r>
          </w:p>
          <w:p w14:paraId="1C4CCFFB" w14:textId="77777777"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Evaluates the course.</w:t>
            </w:r>
          </w:p>
          <w:p w14:paraId="49D39D0F" w14:textId="77777777"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Pr>
                <w:rFonts w:ascii="Arial" w:hAnsi="Arial"/>
                <w:color w:val="000000" w:themeColor="text1"/>
                <w:sz w:val="22"/>
                <w:szCs w:val="22"/>
                <w:lang w:val="en-GB"/>
              </w:rPr>
              <w:t>Is able to make the distinction between</w:t>
            </w:r>
            <w:r w:rsidRPr="000D4FEA">
              <w:rPr>
                <w:rFonts w:ascii="Arial" w:hAnsi="Arial"/>
                <w:color w:val="000000" w:themeColor="text1"/>
                <w:sz w:val="22"/>
                <w:szCs w:val="22"/>
                <w:lang w:val="en-GB"/>
              </w:rPr>
              <w:t xml:space="preserve"> content validity and </w:t>
            </w:r>
            <w:proofErr w:type="spellStart"/>
            <w:r w:rsidRPr="000D4FEA">
              <w:rPr>
                <w:rFonts w:ascii="Arial" w:hAnsi="Arial"/>
                <w:color w:val="000000" w:themeColor="text1"/>
                <w:sz w:val="22"/>
                <w:szCs w:val="22"/>
                <w:lang w:val="en-GB"/>
              </w:rPr>
              <w:t>criterium</w:t>
            </w:r>
            <w:proofErr w:type="spellEnd"/>
            <w:r w:rsidRPr="000D4FEA">
              <w:rPr>
                <w:rFonts w:ascii="Arial" w:hAnsi="Arial"/>
                <w:color w:val="000000" w:themeColor="text1"/>
                <w:sz w:val="22"/>
                <w:szCs w:val="22"/>
                <w:lang w:val="en-GB"/>
              </w:rPr>
              <w:t xml:space="preserve"> validity.</w:t>
            </w:r>
          </w:p>
          <w:p w14:paraId="563D3039" w14:textId="77777777"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 xml:space="preserve">Understands and implements the </w:t>
            </w:r>
            <w:r>
              <w:rPr>
                <w:rFonts w:ascii="Arial" w:hAnsi="Arial"/>
                <w:color w:val="000000" w:themeColor="text1"/>
                <w:sz w:val="22"/>
                <w:szCs w:val="22"/>
                <w:lang w:val="en-GB"/>
              </w:rPr>
              <w:t>TMS</w:t>
            </w:r>
            <w:r w:rsidRPr="000D4FEA">
              <w:rPr>
                <w:rFonts w:ascii="Arial" w:hAnsi="Arial"/>
                <w:color w:val="000000" w:themeColor="text1"/>
                <w:sz w:val="22"/>
                <w:szCs w:val="22"/>
                <w:lang w:val="en-GB"/>
              </w:rPr>
              <w:t xml:space="preserve"> determined by their</w:t>
            </w:r>
            <w:r>
              <w:rPr>
                <w:rFonts w:ascii="Arial" w:hAnsi="Arial"/>
                <w:color w:val="000000" w:themeColor="text1"/>
                <w:sz w:val="22"/>
                <w:szCs w:val="22"/>
                <w:lang w:val="en-GB"/>
              </w:rPr>
              <w:t xml:space="preserve"> organization</w:t>
            </w:r>
            <w:r w:rsidRPr="000D4FEA">
              <w:rPr>
                <w:rFonts w:ascii="Arial" w:hAnsi="Arial"/>
                <w:color w:val="000000" w:themeColor="text1"/>
                <w:sz w:val="22"/>
                <w:szCs w:val="22"/>
                <w:lang w:val="en-GB"/>
              </w:rPr>
              <w:t xml:space="preserve"> </w:t>
            </w:r>
            <w:r>
              <w:rPr>
                <w:rFonts w:ascii="Arial" w:hAnsi="Arial"/>
                <w:color w:val="000000" w:themeColor="text1"/>
                <w:sz w:val="22"/>
                <w:szCs w:val="22"/>
                <w:lang w:val="en-GB"/>
              </w:rPr>
              <w:t>(conforming to</w:t>
            </w:r>
            <w:r w:rsidRPr="000D4FEA">
              <w:rPr>
                <w:rFonts w:ascii="Arial" w:hAnsi="Arial"/>
                <w:color w:val="000000" w:themeColor="text1"/>
                <w:sz w:val="22"/>
                <w:szCs w:val="22"/>
                <w:lang w:val="en-GB"/>
              </w:rPr>
              <w:t xml:space="preserve"> IALA Guideline 1014)</w:t>
            </w:r>
            <w:r>
              <w:rPr>
                <w:rFonts w:ascii="Arial" w:hAnsi="Arial"/>
                <w:color w:val="000000" w:themeColor="text1"/>
                <w:sz w:val="22"/>
                <w:szCs w:val="22"/>
                <w:lang w:val="en-GB"/>
              </w:rPr>
              <w:t>.</w:t>
            </w:r>
          </w:p>
          <w:p w14:paraId="046FEA81" w14:textId="77777777"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 xml:space="preserve">Maintains course materials and records following a systematic approach. </w:t>
            </w:r>
            <w:r w:rsidRPr="000D4FEA">
              <w:rPr>
                <w:rFonts w:ascii="Arial" w:hAnsi="Arial"/>
                <w:color w:val="000000" w:themeColor="text1"/>
                <w:sz w:val="22"/>
                <w:szCs w:val="22"/>
                <w:lang w:val="en-GB"/>
              </w:rPr>
              <w:br/>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4840AA3" w14:textId="77777777" w:rsidR="009C0AA9" w:rsidRPr="000D4FEA" w:rsidRDefault="009C0AA9" w:rsidP="00E324F8">
            <w:pPr>
              <w:pStyle w:val="HoofdtekstA"/>
              <w:ind w:firstLine="141"/>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6898FCC2" w14:textId="77777777"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3</w:t>
            </w:r>
          </w:p>
        </w:tc>
      </w:tr>
    </w:tbl>
    <w:p w14:paraId="4BBBA81C" w14:textId="77777777" w:rsidR="00F95536" w:rsidRPr="000D4FEA" w:rsidRDefault="00DD7B61" w:rsidP="00F95536">
      <w:pPr>
        <w:pStyle w:val="VrijevormA"/>
        <w:spacing w:after="240"/>
        <w:rPr>
          <w:rFonts w:ascii="Arial" w:hAnsi="Arial" w:cs="Arial"/>
          <w:color w:val="000000" w:themeColor="text1"/>
          <w:sz w:val="22"/>
          <w:szCs w:val="22"/>
        </w:rPr>
      </w:pPr>
      <w:r w:rsidRPr="000D4FEA">
        <w:rPr>
          <w:noProof/>
          <w:lang w:val="en-US" w:eastAsia="en-US"/>
        </w:rPr>
        <mc:AlternateContent>
          <mc:Choice Requires="wpg">
            <w:drawing>
              <wp:anchor distT="0" distB="0" distL="114300" distR="114300" simplePos="0" relativeHeight="251670016" behindDoc="0" locked="0" layoutInCell="1" allowOverlap="1" wp14:anchorId="0BE8D5CA" wp14:editId="7E5E6399">
                <wp:simplePos x="0" y="0"/>
                <wp:positionH relativeFrom="column">
                  <wp:posOffset>2761615</wp:posOffset>
                </wp:positionH>
                <wp:positionV relativeFrom="paragraph">
                  <wp:posOffset>235585</wp:posOffset>
                </wp:positionV>
                <wp:extent cx="3557905" cy="2379980"/>
                <wp:effectExtent l="0" t="0" r="0" b="1270"/>
                <wp:wrapSquare wrapText="bothSides"/>
                <wp:docPr id="12" name="Groeperen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7905" cy="2379980"/>
                          <a:chOff x="0" y="0"/>
                          <a:chExt cx="33764" cy="21691"/>
                        </a:xfrm>
                      </wpg:grpSpPr>
                      <pic:pic xmlns:pic="http://schemas.openxmlformats.org/drawingml/2006/picture">
                        <pic:nvPicPr>
                          <pic:cNvPr id="14" name="Afbeelding 21"/>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78" cy="20097"/>
                          </a:xfrm>
                          <a:prstGeom prst="rect">
                            <a:avLst/>
                          </a:prstGeom>
                          <a:noFill/>
                          <a:extLst>
                            <a:ext uri="{909E8E84-426E-40dd-AFC4-6F175D3DCCD1}">
                              <a14:hiddenFill xmlns:a14="http://schemas.microsoft.com/office/drawing/2010/main">
                                <a:solidFill>
                                  <a:srgbClr val="FFFFFF"/>
                                </a:solidFill>
                              </a14:hiddenFill>
                            </a:ext>
                          </a:extLst>
                        </pic:spPr>
                      </pic:pic>
                      <wpg:grpSp>
                        <wpg:cNvPr id="15" name="Groeperen 39"/>
                        <wpg:cNvGrpSpPr>
                          <a:grpSpLocks/>
                        </wpg:cNvGrpSpPr>
                        <wpg:grpSpPr bwMode="auto">
                          <a:xfrm>
                            <a:off x="21132" y="673"/>
                            <a:ext cx="496" cy="19373"/>
                            <a:chOff x="0" y="0"/>
                            <a:chExt cx="495" cy="19373"/>
                          </a:xfrm>
                        </wpg:grpSpPr>
                        <wps:wsp>
                          <wps:cNvPr id="16" name="Vierkante haak rechts 36"/>
                          <wps:cNvSpPr>
                            <a:spLocks/>
                          </wps:cNvSpPr>
                          <wps:spPr bwMode="auto">
                            <a:xfrm>
                              <a:off x="0" y="7105"/>
                              <a:ext cx="457" cy="7838"/>
                            </a:xfrm>
                            <a:prstGeom prst="rightBracket">
                              <a:avLst>
                                <a:gd name="adj" fmla="val 8337"/>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7" name="Vierkante haak rechts 37"/>
                          <wps:cNvSpPr>
                            <a:spLocks/>
                          </wps:cNvSpPr>
                          <wps:spPr bwMode="auto">
                            <a:xfrm>
                              <a:off x="44" y="15652"/>
                              <a:ext cx="451" cy="3721"/>
                            </a:xfrm>
                            <a:prstGeom prst="rightBracket">
                              <a:avLst>
                                <a:gd name="adj" fmla="val 8327"/>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8" name="Vierkante haak rechts 38"/>
                          <wps:cNvSpPr>
                            <a:spLocks/>
                          </wps:cNvSpPr>
                          <wps:spPr bwMode="auto">
                            <a:xfrm>
                              <a:off x="6" y="0"/>
                              <a:ext cx="451" cy="6191"/>
                            </a:xfrm>
                            <a:prstGeom prst="rightBracket">
                              <a:avLst>
                                <a:gd name="adj" fmla="val 8325"/>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s:wsp>
                        <wps:cNvPr id="19" name="Tekstvak 41"/>
                        <wps:cNvSpPr txBox="1">
                          <a:spLocks noChangeArrowheads="1"/>
                        </wps:cNvSpPr>
                        <wps:spPr bwMode="auto">
                          <a:xfrm>
                            <a:off x="21170" y="920"/>
                            <a:ext cx="12594" cy="49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F3A3C" w14:textId="77777777" w:rsidR="00D069C1" w:rsidRPr="00DD7B61" w:rsidRDefault="00D069C1" w:rsidP="00DD7B61">
                              <w:pPr>
                                <w:rPr>
                                  <w:b/>
                                </w:rPr>
                              </w:pPr>
                              <w:r w:rsidRPr="00DD7B61">
                                <w:rPr>
                                  <w:b/>
                                </w:rPr>
                                <w:t>Performance</w:t>
                              </w:r>
                            </w:p>
                          </w:txbxContent>
                        </wps:txbx>
                        <wps:bodyPr rot="0" vert="horz" wrap="square" lIns="91440" tIns="45720" rIns="91440" bIns="45720" anchor="t" anchorCtr="0" upright="1">
                          <a:noAutofit/>
                        </wps:bodyPr>
                      </wps:wsp>
                      <wps:wsp>
                        <wps:cNvPr id="20" name="Tekstvak 43"/>
                        <wps:cNvSpPr txBox="1">
                          <a:spLocks noChangeArrowheads="1"/>
                        </wps:cNvSpPr>
                        <wps:spPr bwMode="auto">
                          <a:xfrm>
                            <a:off x="21285" y="8483"/>
                            <a:ext cx="9468" cy="49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4A391" w14:textId="77777777" w:rsidR="00D069C1" w:rsidRPr="00DD7B61" w:rsidRDefault="00D069C1" w:rsidP="00DD7B61">
                              <w:pPr>
                                <w:rPr>
                                  <w:b/>
                                </w:rPr>
                              </w:pPr>
                              <w:r w:rsidRPr="00DD7B61">
                                <w:rPr>
                                  <w:b/>
                                </w:rPr>
                                <w:t>Nurture</w:t>
                              </w:r>
                            </w:p>
                          </w:txbxContent>
                        </wps:txbx>
                        <wps:bodyPr rot="0" vert="horz" wrap="square" lIns="91440" tIns="45720" rIns="91440" bIns="45720" anchor="t" anchorCtr="0" upright="1">
                          <a:noAutofit/>
                        </wps:bodyPr>
                      </wps:wsp>
                      <wps:wsp>
                        <wps:cNvPr id="21" name="Tekstvak 44"/>
                        <wps:cNvSpPr txBox="1">
                          <a:spLocks noChangeArrowheads="1"/>
                        </wps:cNvSpPr>
                        <wps:spPr bwMode="auto">
                          <a:xfrm>
                            <a:off x="21234" y="16713"/>
                            <a:ext cx="9468" cy="49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6621A" w14:textId="77777777" w:rsidR="00D069C1" w:rsidRPr="00DD7B61" w:rsidRDefault="00D069C1" w:rsidP="00DD7B61">
                              <w:pPr>
                                <w:rPr>
                                  <w:b/>
                                </w:rPr>
                              </w:pPr>
                              <w:r w:rsidRPr="00DD7B61">
                                <w:rPr>
                                  <w:b/>
                                </w:rPr>
                                <w:t>Nature</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eperen 45" o:spid="_x0000_s1033" style="position:absolute;margin-left:217.45pt;margin-top:18.55pt;width:280.15pt;height:187.4pt;z-index:251670016;mso-width-relative:margin;mso-height-relative:margin" coordsize="33764,216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1" o:spid="_x0000_s1034" type="#_x0000_t75" style="position:absolute;width:20078;height:20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fqmDCAAAA2wAAAA8AAABkcnMvZG93bnJldi54bWxET0trAjEQvhf8D2EEbzW7IiKrUazYx62t&#10;LYK3YTPdLLuZrEnU9d83BaG3+fies1z3thUX8qF2rCAfZyCIS6drrhR8fz0/zkGEiKyxdUwKbhRg&#10;vRo8LLHQ7sqfdNnHSqQQDgUqMDF2hZShNGQxjF1HnLgf5y3GBH0ltcdrCretnGTZTFqsOTUY7Ghr&#10;qGz2Z6tg9+qfpub4YjYf721sTof8kDe5UqNhv1mAiNTHf/Hd/abT/Cn8/ZIOkKt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IX6pgwgAAANsAAAAPAAAAAAAAAAAAAAAAAJ8C&#10;AABkcnMvZG93bnJldi54bWxQSwUGAAAAAAQABAD3AAAAjgMAAAAA&#10;">
                  <v:imagedata r:id="rId16" o:title=""/>
                  <v:path arrowok="t"/>
                </v:shape>
                <v:group id="Groeperen 39" o:spid="_x0000_s1035" style="position:absolute;left:21132;top:673;width:496;height:19373" coordsize="495,193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Vierkante haak rechts 36" o:spid="_x0000_s1036" type="#_x0000_t86" style="position:absolute;top:7105;width:457;height:78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pJ1MMA&#10;AADbAAAADwAAAGRycy9kb3ducmV2LnhtbERPS2vCQBC+F/wPyxS81U19UVJXEdES8GK16HWanWZD&#10;s7Mhu03S/npXEHqbj+85i1VvK9FS40vHCp5HCQji3OmSCwUfp93TCwgfkDVWjknBL3lYLQcPC0y1&#10;6/id2mMoRAxhn6ICE0KdSulzQxb9yNXEkftyjcUQYVNI3WAXw20lx0kylxZLjg0Ga9oYyr+PP1bB&#10;aTqevV2mf5Ntezby0+/XWZcdlBo+9utXEIH68C++uzMd58/h9ks8QC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pJ1MMAAADbAAAADwAAAAAAAAAAAAAAAACYAgAAZHJzL2Rv&#10;d25yZXYueG1sUEsFBgAAAAAEAAQA9QAAAIgDAAAAAA==&#10;" adj="105" strokecolor="#4f81bd [3204]" strokeweight="2pt">
                    <v:shadow on="t" opacity="24903f" origin=",.5" offset="0,.55556mm"/>
                  </v:shape>
                  <v:shape id="Vierkante haak rechts 37" o:spid="_x0000_s1037" type="#_x0000_t86" style="position:absolute;left:44;top:15652;width:451;height:37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EOvL8A&#10;AADbAAAADwAAAGRycy9kb3ducmV2LnhtbERPS4vCMBC+L/gfwgje1lRlVWqjiCB48bA+8Do00wc2&#10;k9BEW/31m4WFvc3H95xs05tGPKn1tWUFk3ECgji3uuZSweW8/1yC8AFZY2OZFLzIw2Y9+Mgw1bbj&#10;b3qeQiliCPsUFVQhuFRKn1dk0I+tI45cYVuDIcK2lLrFLoabRk6TZC4N1hwbKnS0qyi/nx5GQYdX&#10;J++z5LY0hZw9DH29y6NTajTstysQgfrwL/5zH3Scv4DfX+IBcv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MQ68vwAAANsAAAAPAAAAAAAAAAAAAAAAAJgCAABkcnMvZG93bnJl&#10;di54bWxQSwUGAAAAAAQABAD1AAAAhAMAAAAA&#10;" adj="218" strokecolor="#4f81bd [3204]" strokeweight="2pt">
                    <v:shadow on="t" opacity="24903f" origin=",.5" offset="0,.55556mm"/>
                  </v:shape>
                  <v:shape id="Vierkante haak rechts 38" o:spid="_x0000_s1038" type="#_x0000_t86" style="position:absolute;left:6;width:451;height:6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U3C8UA&#10;AADbAAAADwAAAGRycy9kb3ducmV2LnhtbESPQWvCQBCF7wX/wzJCb3VTRS2pq7RKoQYEG730NmTH&#10;JDQ7G7Jbjf/eOQjeZnhv3vtmsepdo87UhdqzgddRAoq48Lbm0sDx8PXyBipEZIuNZzJwpQCr5eBp&#10;gan1F/6hcx5LJSEcUjRQxdimWoeiIodh5Fti0U6+cxhl7UptO7xIuGv0OElm2mHN0lBhS+uKir/8&#10;3xnIynkeJpzNNr8n3u2z67b93E2NeR72H++gIvXxYb5ff1vBF1j5RQb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ZTcLxQAAANsAAAAPAAAAAAAAAAAAAAAAAJgCAABkcnMv&#10;ZG93bnJldi54bWxQSwUGAAAAAAQABAD1AAAAigMAAAAA&#10;" adj="131" strokecolor="#4f81bd [3204]" strokeweight="2pt">
                    <v:shadow on="t" opacity="24903f" origin=",.5" offset="0,.55556mm"/>
                  </v:shape>
                </v:group>
                <v:shape id="Tekstvak 41" o:spid="_x0000_s1039" type="#_x0000_t202" style="position:absolute;left:21170;top:920;width:12594;height:4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D069C1" w:rsidRPr="00DD7B61" w:rsidRDefault="00D069C1" w:rsidP="00DD7B61">
                        <w:pPr>
                          <w:rPr>
                            <w:b/>
                          </w:rPr>
                        </w:pPr>
                        <w:r w:rsidRPr="00DD7B61">
                          <w:rPr>
                            <w:b/>
                          </w:rPr>
                          <w:t>Performance</w:t>
                        </w:r>
                      </w:p>
                    </w:txbxContent>
                  </v:textbox>
                </v:shape>
                <v:shape id="Tekstvak 43" o:spid="_x0000_s1040" type="#_x0000_t202" style="position:absolute;left:21285;top:8483;width:9468;height:4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D069C1" w:rsidRPr="00DD7B61" w:rsidRDefault="00D069C1" w:rsidP="00DD7B61">
                        <w:pPr>
                          <w:rPr>
                            <w:b/>
                          </w:rPr>
                        </w:pPr>
                        <w:r w:rsidRPr="00DD7B61">
                          <w:rPr>
                            <w:b/>
                          </w:rPr>
                          <w:t>Nurture</w:t>
                        </w:r>
                      </w:p>
                    </w:txbxContent>
                  </v:textbox>
                </v:shape>
                <v:shape id="Tekstvak 44" o:spid="_x0000_s1041" type="#_x0000_t202" style="position:absolute;left:21234;top:16713;width:9468;height:4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D069C1" w:rsidRPr="00DD7B61" w:rsidRDefault="00D069C1" w:rsidP="00DD7B61">
                        <w:pPr>
                          <w:rPr>
                            <w:b/>
                          </w:rPr>
                        </w:pPr>
                        <w:r w:rsidRPr="00DD7B61">
                          <w:rPr>
                            <w:b/>
                          </w:rPr>
                          <w:t>Nature</w:t>
                        </w:r>
                      </w:p>
                    </w:txbxContent>
                  </v:textbox>
                </v:shape>
                <w10:wrap type="square"/>
              </v:group>
            </w:pict>
          </mc:Fallback>
        </mc:AlternateContent>
      </w:r>
    </w:p>
    <w:p w14:paraId="792D1E33" w14:textId="77777777" w:rsidR="00F95536" w:rsidRDefault="009C0AA9" w:rsidP="009C0AA9">
      <w:pPr>
        <w:pStyle w:val="Heading2"/>
        <w:rPr>
          <w:lang w:eastAsia="de-DE"/>
        </w:rPr>
      </w:pPr>
      <w:bookmarkStart w:id="20" w:name="_Toc368476484"/>
      <w:r>
        <w:rPr>
          <w:lang w:eastAsia="de-DE"/>
        </w:rPr>
        <w:t>Course Development</w:t>
      </w:r>
      <w:bookmarkEnd w:id="20"/>
    </w:p>
    <w:p w14:paraId="52EC772C" w14:textId="77777777" w:rsidR="00DD7B61" w:rsidRDefault="00DD7B61" w:rsidP="00DD7B61">
      <w:pPr>
        <w:pStyle w:val="Heading3"/>
      </w:pPr>
      <w:bookmarkStart w:id="21" w:name="_Toc367636007"/>
      <w:bookmarkStart w:id="22" w:name="_Toc368476485"/>
      <w:r>
        <w:t>Introduction</w:t>
      </w:r>
      <w:bookmarkEnd w:id="21"/>
      <w:bookmarkEnd w:id="22"/>
    </w:p>
    <w:p w14:paraId="54A4BB82" w14:textId="77777777" w:rsidR="00DD7B61" w:rsidRPr="000D4FEA" w:rsidRDefault="00DD7B61" w:rsidP="00A70E47">
      <w:pPr>
        <w:pStyle w:val="BodyText"/>
      </w:pPr>
      <w:r>
        <w:rPr>
          <w:noProof/>
          <w:lang w:val="en-US"/>
        </w:rPr>
        <w:t>TTI</w:t>
      </w:r>
      <w:r w:rsidRPr="000D4FEA">
        <w:rPr>
          <w:noProof/>
          <w:lang w:val="en-US"/>
        </w:rPr>
        <w:t>s</w:t>
      </w:r>
      <w:r w:rsidRPr="000D4FEA">
        <w:t xml:space="preserve"> should be skilled in the development of training curricula. Although a training programme may be present and available to the training staff, from time to time the training </w:t>
      </w:r>
      <w:r>
        <w:t xml:space="preserve">programme </w:t>
      </w:r>
      <w:r w:rsidRPr="000D4FEA">
        <w:t xml:space="preserve">will require </w:t>
      </w:r>
      <w:r>
        <w:t>modifications</w:t>
      </w:r>
      <w:r w:rsidRPr="000D4FEA">
        <w:t xml:space="preserve">. It is almost impossible to adjust or develop a training programme if there is no basis in terms of a job-description or competence profile. The job-description or competence profile will have to be translated into learning goals. Making changes to a training programme without referring to learning goals will never be an improvement and must be discouraged. </w:t>
      </w:r>
      <w:r w:rsidRPr="000D4FEA">
        <w:br/>
      </w:r>
      <w:r w:rsidRPr="000D4FEA">
        <w:br/>
        <w:t xml:space="preserve">Competencies are the way that people in general deal with work and other people. They are the combination of personality, intelligence and innate skills together with acquired knowledge, skills and attitude, mastered during one’s lifetime. </w:t>
      </w:r>
    </w:p>
    <w:p w14:paraId="4EBA52FA" w14:textId="77777777" w:rsidR="00DD7B61" w:rsidRPr="000D4FEA" w:rsidRDefault="00DD7B61" w:rsidP="00A70E47">
      <w:pPr>
        <w:pStyle w:val="BodyText"/>
      </w:pPr>
      <w:r w:rsidRPr="000D4FEA">
        <w:lastRenderedPageBreak/>
        <w:t>Besides a competence profile facilitator</w:t>
      </w:r>
      <w:r>
        <w:t>s</w:t>
      </w:r>
      <w:r w:rsidRPr="000D4FEA">
        <w:t xml:space="preserve"> will want to know what the entry-level of his TTI is. This can be determined by a gap analysis, or an entry test, or by reviewing and discuss</w:t>
      </w:r>
      <w:r>
        <w:t>ing prior experience of the TTI</w:t>
      </w:r>
      <w:r w:rsidRPr="000D4FEA">
        <w:t>s. This will give facilitator</w:t>
      </w:r>
      <w:r>
        <w:t>s</w:t>
      </w:r>
      <w:r w:rsidRPr="000D4FEA">
        <w:t xml:space="preserve"> essential information regarding the sequencing of topics and the amount of time allocated to each topic. </w:t>
      </w:r>
    </w:p>
    <w:p w14:paraId="5D0E181C" w14:textId="77777777" w:rsidR="00DD7B61" w:rsidRPr="000D4FEA" w:rsidRDefault="00DD7B61" w:rsidP="00A70E47">
      <w:pPr>
        <w:pStyle w:val="BodyText"/>
      </w:pPr>
      <w:r w:rsidRPr="000D4FEA">
        <w:t xml:space="preserve">It is important to set up a time table in order to develop course material, exercises and/or simulator training. </w:t>
      </w:r>
      <w:r>
        <w:t>TTI</w:t>
      </w:r>
      <w:r w:rsidRPr="000D4FEA">
        <w:t>s should ensure that sufficient time is taken in order to ascertain that resources (such as simulator time) are available. Exercises should be tested and validated before they are adopted into any training programme.</w:t>
      </w:r>
    </w:p>
    <w:p w14:paraId="00BFDB78" w14:textId="77777777" w:rsidR="00DD7B61" w:rsidRPr="000D4FEA" w:rsidRDefault="00DD7B61" w:rsidP="00A70E47">
      <w:pPr>
        <w:pStyle w:val="BodyText"/>
      </w:pPr>
      <w:r w:rsidRPr="000D4FEA">
        <w:t>A vital element in this prep</w:t>
      </w:r>
      <w:r>
        <w:t>a</w:t>
      </w:r>
      <w:r w:rsidRPr="000D4FEA">
        <w:t xml:space="preserve">ration is the development of a lesson plan. The use of a lesson plan not only gives the course a sound foundation but also raises the TTI’s awareness regarding the course content, aims and objectives/goals, teaching methods, structure and timing, course materials and facilities. </w:t>
      </w:r>
    </w:p>
    <w:p w14:paraId="5B533048" w14:textId="77777777" w:rsidR="00DD7B61" w:rsidRPr="000D4FEA" w:rsidRDefault="00DD7B61" w:rsidP="00A70E47">
      <w:pPr>
        <w:pStyle w:val="BodyText"/>
      </w:pPr>
      <w:r w:rsidRPr="000D4FEA">
        <w:t>A thorough evaluation of a course is only possible if the goals of this course are described prior to its execution according to the SMART acronym. SMART stands for:</w:t>
      </w:r>
    </w:p>
    <w:p w14:paraId="21702203" w14:textId="77777777" w:rsidR="00DD7B61" w:rsidRPr="000D4FEA" w:rsidRDefault="00DD7B61" w:rsidP="00DD7B61">
      <w:pPr>
        <w:pStyle w:val="Plattetekstinspringen21"/>
        <w:ind w:left="0"/>
        <w:rPr>
          <w:color w:val="000000" w:themeColor="text1"/>
          <w:lang w:val="en-GB"/>
        </w:rPr>
      </w:pPr>
      <w:r w:rsidRPr="000D4FEA">
        <w:rPr>
          <w:color w:val="000000" w:themeColor="text1"/>
          <w:lang w:val="en-GB"/>
        </w:rPr>
        <w:t>S = Specific</w:t>
      </w:r>
    </w:p>
    <w:p w14:paraId="65D58296" w14:textId="77777777" w:rsidR="00DD7B61" w:rsidRPr="000D4FEA" w:rsidRDefault="00DD7B61" w:rsidP="00DD7B61">
      <w:pPr>
        <w:pStyle w:val="Plattetekstinspringen21"/>
        <w:ind w:left="0"/>
        <w:rPr>
          <w:color w:val="000000" w:themeColor="text1"/>
          <w:lang w:val="en-GB"/>
        </w:rPr>
      </w:pPr>
      <w:r w:rsidRPr="000D4FEA">
        <w:rPr>
          <w:color w:val="000000" w:themeColor="text1"/>
          <w:lang w:val="en-GB"/>
        </w:rPr>
        <w:t>M = Measurable</w:t>
      </w:r>
    </w:p>
    <w:p w14:paraId="4AFFA8DB" w14:textId="77777777" w:rsidR="00DD7B61" w:rsidRPr="000D4FEA" w:rsidRDefault="00DD7B61" w:rsidP="00DD7B61">
      <w:pPr>
        <w:pStyle w:val="Plattetekstinspringen21"/>
        <w:ind w:left="0"/>
        <w:rPr>
          <w:color w:val="000000" w:themeColor="text1"/>
          <w:lang w:val="en-GB"/>
        </w:rPr>
      </w:pPr>
      <w:r w:rsidRPr="000D4FEA">
        <w:rPr>
          <w:color w:val="000000" w:themeColor="text1"/>
          <w:lang w:val="en-GB"/>
        </w:rPr>
        <w:t>A = Achievable</w:t>
      </w:r>
    </w:p>
    <w:p w14:paraId="4CFDB6C5" w14:textId="77777777" w:rsidR="00DD7B61" w:rsidRPr="000D4FEA" w:rsidRDefault="00DD7B61" w:rsidP="00DD7B61">
      <w:pPr>
        <w:pStyle w:val="Plattetekstinspringen21"/>
        <w:ind w:left="0"/>
        <w:rPr>
          <w:color w:val="000000" w:themeColor="text1"/>
          <w:lang w:val="en-GB"/>
        </w:rPr>
      </w:pPr>
      <w:r w:rsidRPr="000D4FEA">
        <w:rPr>
          <w:color w:val="000000" w:themeColor="text1"/>
          <w:lang w:val="en-GB"/>
        </w:rPr>
        <w:t>R = Realistic</w:t>
      </w:r>
    </w:p>
    <w:p w14:paraId="3C597BE8" w14:textId="77777777" w:rsidR="00DD7B61" w:rsidRPr="000D4FEA" w:rsidRDefault="00DD7B61" w:rsidP="00DD7B61">
      <w:pPr>
        <w:pStyle w:val="Plattetekstinspringen21"/>
        <w:ind w:left="0"/>
        <w:rPr>
          <w:color w:val="000000" w:themeColor="text1"/>
          <w:lang w:val="en-GB"/>
        </w:rPr>
      </w:pPr>
      <w:r w:rsidRPr="000D4FEA">
        <w:rPr>
          <w:color w:val="000000" w:themeColor="text1"/>
          <w:lang w:val="en-GB"/>
        </w:rPr>
        <w:t>T = Time scaled</w:t>
      </w:r>
    </w:p>
    <w:p w14:paraId="4FF3530A" w14:textId="77777777" w:rsidR="00DD7B61" w:rsidRPr="000D4FEA" w:rsidRDefault="00DD7B61" w:rsidP="00DD7B61">
      <w:pPr>
        <w:pStyle w:val="Plattetekstinspringen21"/>
        <w:ind w:left="0"/>
        <w:rPr>
          <w:rFonts w:cs="Arial"/>
          <w:color w:val="000000" w:themeColor="text1"/>
          <w:szCs w:val="22"/>
          <w:shd w:val="clear" w:color="auto" w:fill="F3EB00"/>
          <w:lang w:val="en-GB"/>
        </w:rPr>
      </w:pPr>
    </w:p>
    <w:p w14:paraId="44C585B8" w14:textId="77777777" w:rsidR="00DD7B61" w:rsidRPr="000D4FEA" w:rsidRDefault="00DD7B61" w:rsidP="00DD7B61">
      <w:pPr>
        <w:pStyle w:val="Heading3"/>
      </w:pPr>
      <w:bookmarkStart w:id="23" w:name="_Toc367636008"/>
      <w:bookmarkStart w:id="24" w:name="_Toc368476486"/>
      <w:r w:rsidRPr="000D4FEA">
        <w:t>Content</w:t>
      </w:r>
      <w:bookmarkEnd w:id="23"/>
      <w:bookmarkEnd w:id="24"/>
    </w:p>
    <w:p w14:paraId="68A7AA93" w14:textId="77777777" w:rsidR="00DD7B61" w:rsidRPr="000D4FEA" w:rsidRDefault="00DD7B61" w:rsidP="00A70E47">
      <w:pPr>
        <w:pStyle w:val="BodyText"/>
      </w:pPr>
      <w:r w:rsidRPr="000D4FEA">
        <w:t>While there are many formats for a lesson plan to choose from, a lesson plan should at least contain the following elements:</w:t>
      </w:r>
    </w:p>
    <w:p w14:paraId="0347B53A" w14:textId="77777777"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Title of the lesson.</w:t>
      </w:r>
    </w:p>
    <w:p w14:paraId="71003428" w14:textId="77777777"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List of objectives, which may be knowledge (what the TTI knows at lesson completion) and/or skills (what the TTI can do at lesson completion).</w:t>
      </w:r>
    </w:p>
    <w:p w14:paraId="2FDDC451" w14:textId="77777777"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The different components/elements the course contains.</w:t>
      </w:r>
    </w:p>
    <w:p w14:paraId="69C1237A" w14:textId="77777777"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The sequence of components.</w:t>
      </w:r>
    </w:p>
    <w:p w14:paraId="317AE72C" w14:textId="77777777"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The teaching methods to be used for each particular component</w:t>
      </w:r>
      <w:r>
        <w:rPr>
          <w:rFonts w:ascii="Arial" w:hAnsi="Arial"/>
          <w:color w:val="000000" w:themeColor="text1"/>
          <w:sz w:val="22"/>
          <w:szCs w:val="22"/>
          <w:lang w:val="en-GB"/>
        </w:rPr>
        <w:t>, for example</w:t>
      </w:r>
      <w:r w:rsidRPr="000D4FEA">
        <w:rPr>
          <w:rFonts w:ascii="Arial" w:hAnsi="Arial"/>
          <w:color w:val="000000" w:themeColor="text1"/>
          <w:sz w:val="22"/>
          <w:szCs w:val="22"/>
          <w:lang w:val="en-GB"/>
        </w:rPr>
        <w:t xml:space="preserve"> </w:t>
      </w:r>
      <w:r>
        <w:rPr>
          <w:rFonts w:ascii="Arial" w:hAnsi="Arial"/>
          <w:color w:val="000000" w:themeColor="text1"/>
          <w:sz w:val="22"/>
          <w:szCs w:val="22"/>
          <w:lang w:val="en-GB"/>
        </w:rPr>
        <w:t>instruction, video</w:t>
      </w:r>
      <w:r w:rsidRPr="000D4FEA">
        <w:rPr>
          <w:rFonts w:ascii="Arial" w:hAnsi="Arial"/>
          <w:color w:val="000000" w:themeColor="text1"/>
          <w:sz w:val="22"/>
          <w:szCs w:val="22"/>
          <w:lang w:val="en-GB"/>
        </w:rPr>
        <w:t>s and exercises.</w:t>
      </w:r>
    </w:p>
    <w:p w14:paraId="53035362" w14:textId="77777777"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 xml:space="preserve">List of required training materials and facilities. </w:t>
      </w:r>
    </w:p>
    <w:p w14:paraId="41A2AC9F" w14:textId="77777777"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 xml:space="preserve">Time required </w:t>
      </w:r>
      <w:proofErr w:type="gramStart"/>
      <w:r w:rsidRPr="000D4FEA">
        <w:rPr>
          <w:rFonts w:ascii="Arial" w:hAnsi="Arial"/>
          <w:color w:val="000000" w:themeColor="text1"/>
          <w:sz w:val="22"/>
          <w:szCs w:val="22"/>
          <w:lang w:val="en-GB"/>
        </w:rPr>
        <w:t>to complete</w:t>
      </w:r>
      <w:proofErr w:type="gramEnd"/>
      <w:r w:rsidRPr="000D4FEA">
        <w:rPr>
          <w:rFonts w:ascii="Arial" w:hAnsi="Arial"/>
          <w:color w:val="000000" w:themeColor="text1"/>
          <w:sz w:val="22"/>
          <w:szCs w:val="22"/>
          <w:lang w:val="en-GB"/>
        </w:rPr>
        <w:t xml:space="preserve"> the lesson plan.</w:t>
      </w:r>
    </w:p>
    <w:p w14:paraId="18C51752" w14:textId="77777777"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How the course will be evaluated.</w:t>
      </w:r>
    </w:p>
    <w:p w14:paraId="5C1C6A2C" w14:textId="77777777"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 xml:space="preserve">How the </w:t>
      </w:r>
      <w:r>
        <w:rPr>
          <w:rFonts w:ascii="Arial" w:hAnsi="Arial"/>
          <w:color w:val="000000" w:themeColor="text1"/>
          <w:sz w:val="22"/>
          <w:szCs w:val="22"/>
          <w:lang w:val="en-GB"/>
        </w:rPr>
        <w:t>TTI</w:t>
      </w:r>
      <w:r w:rsidRPr="000D4FEA">
        <w:rPr>
          <w:rFonts w:ascii="Arial" w:hAnsi="Arial"/>
          <w:color w:val="000000" w:themeColor="text1"/>
          <w:sz w:val="22"/>
          <w:szCs w:val="22"/>
          <w:lang w:val="en-GB"/>
        </w:rPr>
        <w:t xml:space="preserve"> will analyse the effectiveness of the training.</w:t>
      </w:r>
    </w:p>
    <w:p w14:paraId="4921FB77" w14:textId="77777777"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An evaluation report, suggesting changes in the lesson plan, course material, facilities, etc.</w:t>
      </w:r>
    </w:p>
    <w:p w14:paraId="37B8EA22" w14:textId="77777777" w:rsidR="00DD7B61" w:rsidRPr="000D4FEA" w:rsidRDefault="00DD7B61" w:rsidP="00DD7B61">
      <w:pPr>
        <w:pStyle w:val="Vrijevorm"/>
        <w:tabs>
          <w:tab w:val="left" w:pos="1133"/>
          <w:tab w:val="left" w:pos="1984"/>
        </w:tabs>
        <w:spacing w:after="20"/>
        <w:ind w:left="426" w:hanging="426"/>
        <w:rPr>
          <w:rFonts w:ascii="Arial" w:hAnsi="Arial"/>
          <w:color w:val="000000" w:themeColor="text1"/>
          <w:sz w:val="22"/>
          <w:szCs w:val="22"/>
          <w:lang w:val="en-GB"/>
        </w:rPr>
      </w:pPr>
    </w:p>
    <w:p w14:paraId="4BFAF564" w14:textId="77777777" w:rsidR="009C0AA9" w:rsidRDefault="00DD7B61" w:rsidP="00DD7B61">
      <w:pPr>
        <w:pStyle w:val="BodyText"/>
        <w:rPr>
          <w:color w:val="000000" w:themeColor="text1"/>
        </w:rPr>
      </w:pPr>
      <w:r w:rsidRPr="000D4FEA">
        <w:rPr>
          <w:color w:val="000000" w:themeColor="text1"/>
        </w:rPr>
        <w:t xml:space="preserve">A template for a lesson plan can be found in </w:t>
      </w:r>
      <w:r>
        <w:rPr>
          <w:color w:val="000000" w:themeColor="text1"/>
        </w:rPr>
        <w:t>Appendix</w:t>
      </w:r>
      <w:r w:rsidRPr="000D4FEA">
        <w:rPr>
          <w:color w:val="000000" w:themeColor="text1"/>
        </w:rPr>
        <w:t xml:space="preserve"> A</w:t>
      </w:r>
    </w:p>
    <w:p w14:paraId="75A4CB67" w14:textId="77777777" w:rsidR="00DD7B61" w:rsidRDefault="00DD7B61" w:rsidP="00DD7B61">
      <w:pPr>
        <w:pStyle w:val="Heading2"/>
        <w:rPr>
          <w:lang w:eastAsia="de-DE"/>
        </w:rPr>
      </w:pPr>
      <w:bookmarkStart w:id="25" w:name="_Toc368476487"/>
      <w:r>
        <w:rPr>
          <w:lang w:eastAsia="de-DE"/>
        </w:rPr>
        <w:t>Instructional Techniques</w:t>
      </w:r>
      <w:bookmarkEnd w:id="25"/>
    </w:p>
    <w:p w14:paraId="4E1C1299" w14:textId="77777777" w:rsidR="00DD7B61" w:rsidRDefault="00DD7B61" w:rsidP="002A53E0">
      <w:pPr>
        <w:pStyle w:val="Heading3"/>
      </w:pPr>
      <w:bookmarkStart w:id="26" w:name="_Toc368476488"/>
      <w:r>
        <w:t>Introduction</w:t>
      </w:r>
      <w:bookmarkEnd w:id="26"/>
    </w:p>
    <w:p w14:paraId="26024BE1" w14:textId="77777777" w:rsidR="0055306B" w:rsidRPr="000D4FEA" w:rsidRDefault="0055306B" w:rsidP="00A70E47">
      <w:pPr>
        <w:pStyle w:val="BodyText"/>
      </w:pPr>
      <w:r w:rsidRPr="000D4FEA">
        <w:t xml:space="preserve">There are many teaching methods available to enhance adult learning. A sound balance of teaching methods greatly improves the level of activity of the students, their involvement in course-activities </w:t>
      </w:r>
      <w:r w:rsidRPr="00A70E47">
        <w:t>and</w:t>
      </w:r>
      <w:r w:rsidRPr="000D4FEA">
        <w:t xml:space="preserve"> thereby the learning process. It is of the utmost importance that the TTI is familiar with a variety of teaching methods and consciously applies them where appropriate. A well designed course will typically contain different teaching methods. </w:t>
      </w:r>
    </w:p>
    <w:p w14:paraId="4125B77A" w14:textId="77777777" w:rsidR="0055306B" w:rsidRDefault="0055306B" w:rsidP="00A70E47">
      <w:pPr>
        <w:pStyle w:val="BodyText"/>
      </w:pPr>
      <w:r w:rsidRPr="000D4FEA">
        <w:t xml:space="preserve">The active involvement of TTIs in a course has proven to increase the ability to learn, to </w:t>
      </w:r>
      <w:r w:rsidR="00A70E47" w:rsidRPr="000D4FEA">
        <w:t>retrieve</w:t>
      </w:r>
      <w:r w:rsidRPr="000D4FEA">
        <w:t xml:space="preserve"> and apply the learned </w:t>
      </w:r>
      <w:r w:rsidRPr="00A70E47">
        <w:t>knowledge</w:t>
      </w:r>
      <w:r w:rsidRPr="000D4FEA">
        <w:t xml:space="preserve"> and skills to a large extent. Furthermore when </w:t>
      </w:r>
      <w:r>
        <w:t>TTI</w:t>
      </w:r>
      <w:r w:rsidRPr="000D4FEA">
        <w:t xml:space="preserve">s are aware of what the goals of the training are and what is expected of them by the end of the training </w:t>
      </w:r>
      <w:r w:rsidRPr="000D4FEA">
        <w:lastRenderedPageBreak/>
        <w:t xml:space="preserve">programme, they maintain their focus, apply their own learning strategies and therefore improve the end result. </w:t>
      </w:r>
    </w:p>
    <w:p w14:paraId="5EFC9AC3" w14:textId="77777777" w:rsidR="0055306B" w:rsidRPr="000D4FEA" w:rsidRDefault="0055306B" w:rsidP="0055306B">
      <w:pPr>
        <w:pStyle w:val="BodyText"/>
        <w:rPr>
          <w:color w:val="000000" w:themeColor="text1"/>
        </w:rPr>
      </w:pPr>
      <w:r w:rsidRPr="000D4FEA">
        <w:rPr>
          <w:color w:val="000000" w:themeColor="text1"/>
        </w:rPr>
        <w:t xml:space="preserve">Training should always be </w:t>
      </w:r>
      <w:r>
        <w:rPr>
          <w:color w:val="000000" w:themeColor="text1"/>
        </w:rPr>
        <w:t>learner</w:t>
      </w:r>
      <w:r w:rsidRPr="000D4FEA">
        <w:rPr>
          <w:color w:val="000000" w:themeColor="text1"/>
        </w:rPr>
        <w:t>-</w:t>
      </w:r>
      <w:proofErr w:type="spellStart"/>
      <w:r w:rsidRPr="000D4FEA">
        <w:rPr>
          <w:color w:val="000000" w:themeColor="text1"/>
        </w:rPr>
        <w:t>centered</w:t>
      </w:r>
      <w:proofErr w:type="spellEnd"/>
      <w:r w:rsidRPr="000D4FEA">
        <w:rPr>
          <w:color w:val="000000" w:themeColor="text1"/>
        </w:rPr>
        <w:t xml:space="preserve"> and not </w:t>
      </w:r>
      <w:r>
        <w:rPr>
          <w:color w:val="000000" w:themeColor="text1"/>
        </w:rPr>
        <w:t>TTI</w:t>
      </w:r>
      <w:r w:rsidRPr="000D4FEA">
        <w:rPr>
          <w:color w:val="000000" w:themeColor="text1"/>
        </w:rPr>
        <w:t>-</w:t>
      </w:r>
      <w:proofErr w:type="spellStart"/>
      <w:r w:rsidRPr="000D4FEA">
        <w:rPr>
          <w:color w:val="000000" w:themeColor="text1"/>
        </w:rPr>
        <w:t>centered</w:t>
      </w:r>
      <w:proofErr w:type="spellEnd"/>
      <w:r w:rsidRPr="000D4FEA">
        <w:rPr>
          <w:color w:val="000000" w:themeColor="text1"/>
        </w:rPr>
        <w:t xml:space="preserve">. </w:t>
      </w:r>
    </w:p>
    <w:p w14:paraId="1BCA03B5" w14:textId="77777777" w:rsidR="0055306B" w:rsidRPr="000D4FEA" w:rsidRDefault="0055306B" w:rsidP="0055306B">
      <w:pPr>
        <w:pStyle w:val="Heading3"/>
      </w:pPr>
      <w:bookmarkStart w:id="27" w:name="_Toc367636009"/>
      <w:bookmarkStart w:id="28" w:name="_Toc368476489"/>
      <w:r w:rsidRPr="000D4FEA">
        <w:t>Content</w:t>
      </w:r>
      <w:bookmarkEnd w:id="27"/>
      <w:bookmarkEnd w:id="28"/>
    </w:p>
    <w:p w14:paraId="2FFCFA91" w14:textId="77777777" w:rsidR="0055306B" w:rsidRDefault="0055306B" w:rsidP="0055306B">
      <w:pPr>
        <w:pStyle w:val="BodyText"/>
      </w:pPr>
      <w:r w:rsidRPr="000D4FEA">
        <w:t xml:space="preserve">The TTI will learn about the different teaching methods and how to include these in their lesson plans. The outcome should be a balanced teaching plan which contains a number of different teaching methods </w:t>
      </w:r>
      <w:r>
        <w:t>encouraging</w:t>
      </w:r>
      <w:r w:rsidRPr="000D4FEA">
        <w:t xml:space="preserve"> the involvement of the TTI. </w:t>
      </w:r>
      <w:r>
        <w:t>A</w:t>
      </w:r>
      <w:r w:rsidRPr="000D4FEA">
        <w:t xml:space="preserve"> number of te</w:t>
      </w:r>
      <w:r>
        <w:t>aching methods are</w:t>
      </w:r>
      <w:r w:rsidRPr="000D4FEA">
        <w:t xml:space="preserve"> </w:t>
      </w:r>
      <w:r>
        <w:t>shown</w:t>
      </w:r>
      <w:r w:rsidRPr="000D4FEA">
        <w:t xml:space="preserve"> in </w:t>
      </w:r>
      <w:r>
        <w:t>Appendix</w:t>
      </w:r>
      <w:r w:rsidRPr="000D4FEA">
        <w:t xml:space="preserve"> B.</w:t>
      </w:r>
    </w:p>
    <w:p w14:paraId="17254EEA" w14:textId="77777777" w:rsidR="0055306B" w:rsidRDefault="0055306B" w:rsidP="0055306B">
      <w:pPr>
        <w:pStyle w:val="Heading2"/>
        <w:rPr>
          <w:lang w:eastAsia="de-DE"/>
        </w:rPr>
      </w:pPr>
      <w:bookmarkStart w:id="29" w:name="_Toc368476490"/>
      <w:r>
        <w:rPr>
          <w:lang w:eastAsia="de-DE"/>
        </w:rPr>
        <w:t>Communication</w:t>
      </w:r>
      <w:bookmarkEnd w:id="29"/>
    </w:p>
    <w:p w14:paraId="0D51305E" w14:textId="77777777" w:rsidR="0055306B" w:rsidRPr="000D4FEA" w:rsidRDefault="0055306B" w:rsidP="0055306B">
      <w:pPr>
        <w:pStyle w:val="Vrijevorm"/>
        <w:tabs>
          <w:tab w:val="left" w:pos="1133"/>
          <w:tab w:val="left" w:pos="1984"/>
        </w:tabs>
        <w:spacing w:after="20"/>
        <w:rPr>
          <w:rFonts w:ascii="Arial" w:hAnsi="Arial"/>
          <w:color w:val="000000" w:themeColor="text1"/>
          <w:sz w:val="22"/>
          <w:szCs w:val="22"/>
          <w:lang w:val="en-GB"/>
        </w:rPr>
      </w:pPr>
      <w:r w:rsidRPr="009917A2">
        <w:rPr>
          <w:rFonts w:ascii="Arial" w:hAnsi="Arial"/>
          <w:color w:val="000000" w:themeColor="text1"/>
          <w:sz w:val="22"/>
          <w:szCs w:val="22"/>
          <w:lang w:val="en-GB"/>
        </w:rPr>
        <w:t>TTIs</w:t>
      </w:r>
      <w:r w:rsidRPr="000D4FEA">
        <w:rPr>
          <w:rFonts w:ascii="Arial" w:hAnsi="Arial"/>
          <w:color w:val="000000" w:themeColor="text1"/>
          <w:sz w:val="22"/>
          <w:szCs w:val="22"/>
          <w:lang w:val="en-GB"/>
        </w:rPr>
        <w:t xml:space="preserve"> should have extensive knowledge about briefing and </w:t>
      </w:r>
      <w:r>
        <w:rPr>
          <w:rFonts w:ascii="Arial" w:hAnsi="Arial"/>
          <w:color w:val="000000" w:themeColor="text1"/>
          <w:sz w:val="22"/>
          <w:szCs w:val="22"/>
          <w:lang w:val="en-GB"/>
        </w:rPr>
        <w:t>debriefing</w:t>
      </w:r>
      <w:r w:rsidRPr="000D4FEA">
        <w:rPr>
          <w:rFonts w:ascii="Arial" w:hAnsi="Arial"/>
          <w:color w:val="000000" w:themeColor="text1"/>
          <w:sz w:val="22"/>
          <w:szCs w:val="22"/>
          <w:lang w:val="en-GB"/>
        </w:rPr>
        <w:t xml:space="preserve"> the student. In order to enhance learning</w:t>
      </w:r>
      <w:r>
        <w:rPr>
          <w:rFonts w:ascii="Arial" w:hAnsi="Arial"/>
          <w:color w:val="000000" w:themeColor="text1"/>
          <w:sz w:val="22"/>
          <w:szCs w:val="22"/>
          <w:lang w:val="en-GB"/>
        </w:rPr>
        <w:t>,</w:t>
      </w:r>
      <w:r w:rsidRPr="000D4FEA">
        <w:rPr>
          <w:rFonts w:ascii="Arial" w:hAnsi="Arial"/>
          <w:color w:val="000000" w:themeColor="text1"/>
          <w:sz w:val="22"/>
          <w:szCs w:val="22"/>
          <w:lang w:val="en-GB"/>
        </w:rPr>
        <w:t xml:space="preserve"> every activity should be as </w:t>
      </w:r>
      <w:r>
        <w:rPr>
          <w:rFonts w:ascii="Arial" w:hAnsi="Arial"/>
          <w:color w:val="000000" w:themeColor="text1"/>
          <w:sz w:val="22"/>
          <w:szCs w:val="22"/>
          <w:lang w:val="en-GB"/>
        </w:rPr>
        <w:t>learner-</w:t>
      </w:r>
      <w:r w:rsidRPr="000D4FEA">
        <w:rPr>
          <w:rFonts w:ascii="Arial" w:hAnsi="Arial"/>
          <w:color w:val="000000" w:themeColor="text1"/>
          <w:sz w:val="22"/>
          <w:szCs w:val="22"/>
          <w:lang w:val="en-GB"/>
        </w:rPr>
        <w:t xml:space="preserve">centred as possible. Good communication skills form the foundation for </w:t>
      </w:r>
      <w:r>
        <w:rPr>
          <w:rFonts w:ascii="Arial" w:hAnsi="Arial"/>
          <w:color w:val="000000" w:themeColor="text1"/>
          <w:sz w:val="22"/>
          <w:szCs w:val="22"/>
          <w:lang w:val="en-GB"/>
        </w:rPr>
        <w:t>all</w:t>
      </w:r>
      <w:r w:rsidRPr="000D4FEA">
        <w:rPr>
          <w:rFonts w:ascii="Arial" w:hAnsi="Arial"/>
          <w:color w:val="000000" w:themeColor="text1"/>
          <w:sz w:val="22"/>
          <w:szCs w:val="22"/>
          <w:lang w:val="en-GB"/>
        </w:rPr>
        <w:t xml:space="preserve"> learning activities.</w:t>
      </w:r>
    </w:p>
    <w:p w14:paraId="7EB932F4" w14:textId="77777777" w:rsidR="0055306B" w:rsidRPr="000D4FEA" w:rsidRDefault="0055306B" w:rsidP="0055306B">
      <w:pPr>
        <w:pStyle w:val="Heading3"/>
      </w:pPr>
      <w:bookmarkStart w:id="30" w:name="_Toc367636010"/>
      <w:bookmarkStart w:id="31" w:name="_Toc368476491"/>
      <w:r w:rsidRPr="000D4FEA">
        <w:t>Introduction</w:t>
      </w:r>
      <w:bookmarkEnd w:id="30"/>
      <w:bookmarkEnd w:id="31"/>
    </w:p>
    <w:p w14:paraId="21E4AC4F" w14:textId="77777777" w:rsidR="00A70E47" w:rsidRDefault="0055306B" w:rsidP="00A70E47">
      <w:pPr>
        <w:pStyle w:val="BodyText"/>
      </w:pPr>
      <w:r w:rsidRPr="000D4FEA">
        <w:t xml:space="preserve">A TTI should possess excellent communication skills. Communication however, is not a skill that people </w:t>
      </w:r>
      <w:r w:rsidR="00842915" w:rsidRPr="000D4FEA">
        <w:t>possess</w:t>
      </w:r>
      <w:r w:rsidRPr="000D4FEA">
        <w:t xml:space="preserve"> by nature. The skill must be learned, maintained and developed. This provides the TTI with the tools required to conduct a good briefing and debriefing.</w:t>
      </w:r>
    </w:p>
    <w:p w14:paraId="5CB31B4E" w14:textId="77777777" w:rsidR="0055306B" w:rsidRPr="000D4FEA" w:rsidRDefault="0055306B" w:rsidP="00A70E47">
      <w:pPr>
        <w:pStyle w:val="BodyText"/>
      </w:pPr>
      <w:r w:rsidRPr="000D4FEA">
        <w:t>The learning process starts during the briefing, but both briefing and debriefing are critical parts of the learning process. Briefing and debriefing, although instructor-lead, are recommended to be TTI centred.</w:t>
      </w:r>
    </w:p>
    <w:p w14:paraId="5E2B598C" w14:textId="77777777" w:rsidR="0055306B" w:rsidRPr="000D4FEA" w:rsidRDefault="0055306B" w:rsidP="0055306B">
      <w:pPr>
        <w:pStyle w:val="Lijstalinea1"/>
        <w:spacing w:after="0"/>
        <w:ind w:left="0"/>
        <w:rPr>
          <w:rFonts w:ascii="Arial" w:hAnsi="Arial"/>
          <w:color w:val="000000" w:themeColor="text1"/>
        </w:rPr>
      </w:pPr>
      <w:r w:rsidRPr="000D4FEA">
        <w:rPr>
          <w:color w:val="000000" w:themeColor="text1"/>
        </w:rPr>
        <w:t>Therefore</w:t>
      </w:r>
      <w:r>
        <w:rPr>
          <w:color w:val="000000" w:themeColor="text1"/>
        </w:rPr>
        <w:t>,</w:t>
      </w:r>
      <w:r w:rsidRPr="000D4FEA">
        <w:rPr>
          <w:color w:val="000000" w:themeColor="text1"/>
        </w:rPr>
        <w:t xml:space="preserve"> good social skills amongst which </w:t>
      </w:r>
      <w:r w:rsidR="00A70E47" w:rsidRPr="000D4FEA">
        <w:rPr>
          <w:color w:val="000000" w:themeColor="text1"/>
        </w:rPr>
        <w:t>sensitivity</w:t>
      </w:r>
      <w:r w:rsidRPr="000D4FEA">
        <w:rPr>
          <w:color w:val="000000" w:themeColor="text1"/>
        </w:rPr>
        <w:t xml:space="preserve"> and interpersonal skills combined with excellent communication skills an</w:t>
      </w:r>
      <w:r>
        <w:rPr>
          <w:color w:val="000000" w:themeColor="text1"/>
        </w:rPr>
        <w:t>d an understanding of diversity</w:t>
      </w:r>
      <w:r w:rsidRPr="000D4FEA">
        <w:rPr>
          <w:color w:val="000000" w:themeColor="text1"/>
        </w:rPr>
        <w:t xml:space="preserve"> </w:t>
      </w:r>
      <w:r>
        <w:rPr>
          <w:color w:val="000000" w:themeColor="text1"/>
        </w:rPr>
        <w:t>(</w:t>
      </w:r>
      <w:r w:rsidRPr="000D4FEA">
        <w:rPr>
          <w:color w:val="000000" w:themeColor="text1"/>
        </w:rPr>
        <w:t>including cultural differences</w:t>
      </w:r>
      <w:r>
        <w:rPr>
          <w:color w:val="000000" w:themeColor="text1"/>
        </w:rPr>
        <w:t>)</w:t>
      </w:r>
      <w:r w:rsidRPr="000D4FEA">
        <w:rPr>
          <w:color w:val="000000" w:themeColor="text1"/>
        </w:rPr>
        <w:t xml:space="preserve"> are required. A TTI should be assessed regarding the possession of these skills prior to their appointment.</w:t>
      </w:r>
    </w:p>
    <w:p w14:paraId="40174460" w14:textId="77777777" w:rsidR="0055306B" w:rsidRPr="000D4FEA" w:rsidRDefault="0055306B" w:rsidP="0055306B">
      <w:pPr>
        <w:pStyle w:val="Heading3"/>
      </w:pPr>
      <w:bookmarkStart w:id="32" w:name="_Toc367636011"/>
      <w:bookmarkStart w:id="33" w:name="_Toc368476492"/>
      <w:r w:rsidRPr="000D4FEA">
        <w:t>Content</w:t>
      </w:r>
      <w:bookmarkEnd w:id="32"/>
      <w:bookmarkEnd w:id="33"/>
    </w:p>
    <w:p w14:paraId="57A6DBA8" w14:textId="77777777" w:rsidR="0055306B" w:rsidRPr="000D4FEA" w:rsidRDefault="0055306B" w:rsidP="00A70E47">
      <w:pPr>
        <w:pStyle w:val="BodyText"/>
      </w:pPr>
      <w:r w:rsidRPr="000D4FEA">
        <w:t xml:space="preserve">The TTI </w:t>
      </w:r>
      <w:r>
        <w:t>should learn</w:t>
      </w:r>
      <w:r w:rsidRPr="000D4FEA">
        <w:t xml:space="preserve"> how to conduct a </w:t>
      </w:r>
      <w:r w:rsidR="00A70E47" w:rsidRPr="000D4FEA">
        <w:t>successful</w:t>
      </w:r>
      <w:r>
        <w:t xml:space="preserve"> briefing and debriefing. They</w:t>
      </w:r>
      <w:r w:rsidRPr="000D4FEA">
        <w:t xml:space="preserve"> </w:t>
      </w:r>
      <w:r>
        <w:t>should learn</w:t>
      </w:r>
      <w:r w:rsidRPr="000D4FEA">
        <w:t xml:space="preserve"> which elements should be included in the briefing and practices to give the briefing to a TTI, acting as a trainee.</w:t>
      </w:r>
    </w:p>
    <w:p w14:paraId="3745B27E" w14:textId="77777777" w:rsidR="0055306B" w:rsidRPr="000D4FEA" w:rsidRDefault="0055306B" w:rsidP="00A70E47">
      <w:pPr>
        <w:pStyle w:val="BodyText"/>
      </w:pPr>
      <w:r>
        <w:t>It is advis</w:t>
      </w:r>
      <w:r w:rsidRPr="000D4FEA">
        <w:t>ed to teach how to conduct a debriefing</w:t>
      </w:r>
      <w:r>
        <w:t xml:space="preserve"> and practice the technique in Appendix</w:t>
      </w:r>
      <w:r w:rsidRPr="000D4FEA">
        <w:t xml:space="preserve"> B. By doing so the debriefing technique shall contribute to the learning process. </w:t>
      </w:r>
    </w:p>
    <w:p w14:paraId="07DD6C49" w14:textId="77777777" w:rsidR="0055306B" w:rsidRPr="000D4FEA" w:rsidRDefault="0055306B" w:rsidP="0055306B">
      <w:pPr>
        <w:pStyle w:val="Plattetekstinspringen21"/>
        <w:ind w:left="0"/>
        <w:rPr>
          <w:color w:val="000000" w:themeColor="text1"/>
          <w:lang w:val="en-GB"/>
        </w:rPr>
      </w:pPr>
      <w:r>
        <w:rPr>
          <w:color w:val="000000" w:themeColor="text1"/>
          <w:lang w:val="en-GB"/>
        </w:rPr>
        <w:t>T</w:t>
      </w:r>
      <w:r w:rsidRPr="000D4FEA">
        <w:rPr>
          <w:color w:val="000000" w:themeColor="text1"/>
          <w:lang w:val="en-GB"/>
        </w:rPr>
        <w:t xml:space="preserve">he principles for giving feedback </w:t>
      </w:r>
      <w:r>
        <w:rPr>
          <w:color w:val="000000" w:themeColor="text1"/>
          <w:lang w:val="en-GB"/>
        </w:rPr>
        <w:t>are essential to the role of the TTI</w:t>
      </w:r>
      <w:r w:rsidRPr="000D4FEA">
        <w:rPr>
          <w:color w:val="000000" w:themeColor="text1"/>
          <w:lang w:val="en-GB"/>
        </w:rPr>
        <w:t xml:space="preserve">. </w:t>
      </w:r>
      <w:r>
        <w:rPr>
          <w:color w:val="000000" w:themeColor="text1"/>
          <w:lang w:val="en-GB"/>
        </w:rPr>
        <w:t>They</w:t>
      </w:r>
      <w:r w:rsidRPr="000D4FEA">
        <w:rPr>
          <w:color w:val="000000" w:themeColor="text1"/>
          <w:lang w:val="en-GB"/>
        </w:rPr>
        <w:t xml:space="preserve"> </w:t>
      </w:r>
      <w:r>
        <w:rPr>
          <w:color w:val="000000" w:themeColor="text1"/>
          <w:lang w:val="en-GB"/>
        </w:rPr>
        <w:t>should</w:t>
      </w:r>
      <w:r w:rsidRPr="000D4FEA">
        <w:rPr>
          <w:color w:val="000000" w:themeColor="text1"/>
          <w:lang w:val="en-GB"/>
        </w:rPr>
        <w:t xml:space="preserve"> practice this skill after having </w:t>
      </w:r>
      <w:r>
        <w:rPr>
          <w:color w:val="000000" w:themeColor="text1"/>
          <w:lang w:val="en-GB"/>
        </w:rPr>
        <w:t>acquired knowledge of</w:t>
      </w:r>
      <w:r w:rsidRPr="000D4FEA">
        <w:rPr>
          <w:color w:val="000000" w:themeColor="text1"/>
          <w:lang w:val="en-GB"/>
        </w:rPr>
        <w:t xml:space="preserve"> the principles. </w:t>
      </w:r>
    </w:p>
    <w:p w14:paraId="548FDE32" w14:textId="77777777" w:rsidR="0055306B" w:rsidRDefault="00E324F8" w:rsidP="00E324F8">
      <w:pPr>
        <w:pStyle w:val="Heading2"/>
      </w:pPr>
      <w:bookmarkStart w:id="34" w:name="_Toc368476493"/>
      <w:r>
        <w:t>Assessing Performance</w:t>
      </w:r>
      <w:bookmarkEnd w:id="34"/>
    </w:p>
    <w:p w14:paraId="2E4C0E6A" w14:textId="77777777" w:rsidR="00E324F8" w:rsidRPr="000D4FEA" w:rsidRDefault="00E324F8" w:rsidP="00E324F8">
      <w:pPr>
        <w:pStyle w:val="Vrijevorm"/>
        <w:tabs>
          <w:tab w:val="left" w:pos="0"/>
          <w:tab w:val="left" w:pos="1701"/>
        </w:tabs>
        <w:spacing w:after="20"/>
        <w:rPr>
          <w:rFonts w:ascii="Arial" w:hAnsi="Arial"/>
          <w:color w:val="000000" w:themeColor="text1"/>
          <w:sz w:val="22"/>
          <w:szCs w:val="22"/>
          <w:lang w:val="en-GB"/>
        </w:rPr>
      </w:pPr>
      <w:r w:rsidRPr="000D4FEA">
        <w:rPr>
          <w:rFonts w:ascii="Arial" w:hAnsi="Arial"/>
          <w:color w:val="000000" w:themeColor="text1"/>
          <w:sz w:val="22"/>
          <w:szCs w:val="22"/>
          <w:lang w:val="en-GB"/>
        </w:rPr>
        <w:t>During this module the TTI will gain full understanding of the importance and methodological constraints of assessing performance.</w:t>
      </w:r>
    </w:p>
    <w:p w14:paraId="36D1C1B7" w14:textId="77777777" w:rsidR="00E324F8" w:rsidRPr="000D4FEA" w:rsidRDefault="00E324F8" w:rsidP="00E324F8">
      <w:pPr>
        <w:pStyle w:val="Heading3"/>
      </w:pPr>
      <w:bookmarkStart w:id="35" w:name="_Toc367636012"/>
      <w:bookmarkStart w:id="36" w:name="_Toc368476494"/>
      <w:r w:rsidRPr="000D4FEA">
        <w:t>Introduction</w:t>
      </w:r>
      <w:bookmarkEnd w:id="35"/>
      <w:bookmarkEnd w:id="36"/>
    </w:p>
    <w:p w14:paraId="28014EB7" w14:textId="77777777" w:rsidR="00E324F8" w:rsidRPr="000D4FEA" w:rsidRDefault="00E324F8" w:rsidP="00A70E47">
      <w:pPr>
        <w:pStyle w:val="BodyText"/>
      </w:pPr>
      <w:r w:rsidRPr="000D4FEA">
        <w:t>While assessing performance</w:t>
      </w:r>
      <w:r>
        <w:t>,</w:t>
      </w:r>
      <w:r w:rsidRPr="000D4FEA">
        <w:t xml:space="preserve"> methodological and statistical considerations should be made. Assessing performance is more complex than creating questions or giving someone an exercise. Methodologically the assessment should meet the learning objectives and be a reliable and valid instr</w:t>
      </w:r>
      <w:r>
        <w:t>ument. It is important for</w:t>
      </w:r>
      <w:r w:rsidRPr="000D4FEA">
        <w:t xml:space="preserve"> TTI</w:t>
      </w:r>
      <w:r>
        <w:t>s</w:t>
      </w:r>
      <w:r w:rsidRPr="000D4FEA">
        <w:t xml:space="preserve"> to understand some of the constraints that may arise during assessment</w:t>
      </w:r>
      <w:r>
        <w:t>.</w:t>
      </w:r>
    </w:p>
    <w:p w14:paraId="55359606" w14:textId="77777777" w:rsidR="00E324F8" w:rsidRPr="000D4FEA" w:rsidRDefault="00E324F8" w:rsidP="00A70E47">
      <w:pPr>
        <w:pStyle w:val="BodyText"/>
      </w:pPr>
      <w:r w:rsidRPr="000D4FEA">
        <w:t>Asse</w:t>
      </w:r>
      <w:r>
        <w:t>s</w:t>
      </w:r>
      <w:r w:rsidRPr="000D4FEA">
        <w:t>sments may be conducted by several means</w:t>
      </w:r>
      <w:r>
        <w:t xml:space="preserve">, for example </w:t>
      </w:r>
      <w:r w:rsidRPr="000D4FEA">
        <w:t>multiple-choice test</w:t>
      </w:r>
      <w:r>
        <w:t>s</w:t>
      </w:r>
      <w:r w:rsidRPr="000D4FEA">
        <w:t>, open questions, case studies, interviews or simulation exercises</w:t>
      </w:r>
      <w:r>
        <w:t xml:space="preserve">. </w:t>
      </w:r>
      <w:r w:rsidRPr="000D4FEA">
        <w:t>TTI</w:t>
      </w:r>
      <w:r>
        <w:t>s</w:t>
      </w:r>
      <w:r w:rsidRPr="000D4FEA">
        <w:t xml:space="preserve"> should be able to de</w:t>
      </w:r>
      <w:r>
        <w:t xml:space="preserve">termine what is an appropriate appraisal system, in order </w:t>
      </w:r>
      <w:r w:rsidRPr="000D4FEA">
        <w:t>to make a reliable and valid</w:t>
      </w:r>
      <w:r>
        <w:t xml:space="preserve"> assessment.</w:t>
      </w:r>
    </w:p>
    <w:p w14:paraId="03C95254" w14:textId="77777777" w:rsidR="00E324F8" w:rsidRPr="000D4FEA" w:rsidRDefault="00E324F8" w:rsidP="00E324F8">
      <w:pPr>
        <w:pStyle w:val="Plattetekstinspringen21"/>
        <w:ind w:left="0"/>
        <w:rPr>
          <w:color w:val="000000" w:themeColor="text1"/>
          <w:lang w:val="en-GB"/>
        </w:rPr>
      </w:pPr>
    </w:p>
    <w:p w14:paraId="5D681471" w14:textId="77777777" w:rsidR="00E324F8" w:rsidRPr="000D4FEA" w:rsidRDefault="00E324F8" w:rsidP="00E324F8">
      <w:pPr>
        <w:pStyle w:val="Heading3"/>
      </w:pPr>
      <w:bookmarkStart w:id="37" w:name="_Toc367636013"/>
      <w:bookmarkStart w:id="38" w:name="_Toc368476495"/>
      <w:r w:rsidRPr="000D4FEA">
        <w:lastRenderedPageBreak/>
        <w:t>Content</w:t>
      </w:r>
      <w:bookmarkEnd w:id="37"/>
      <w:bookmarkEnd w:id="38"/>
    </w:p>
    <w:p w14:paraId="7CE5082A" w14:textId="77777777" w:rsidR="00E324F8" w:rsidRPr="000D4FEA" w:rsidRDefault="00E324F8" w:rsidP="00A70E47">
      <w:pPr>
        <w:pStyle w:val="BodyText"/>
      </w:pPr>
      <w:r w:rsidRPr="000D4FEA">
        <w:t>TTI</w:t>
      </w:r>
      <w:r>
        <w:t>s</w:t>
      </w:r>
      <w:r w:rsidRPr="000D4FEA">
        <w:t xml:space="preserve"> </w:t>
      </w:r>
      <w:r>
        <w:t>learn</w:t>
      </w:r>
      <w:r w:rsidRPr="000D4FEA">
        <w:t xml:space="preserve"> about the complexity of developing a good assessment. They will be able to link the assessment to learning objectives, develop the assessment, choose an appropriate scale and compare the outcome to specified criteria. Finally they evaluate the effectiveness (validity) of their assessment and </w:t>
      </w:r>
      <w:r>
        <w:t>maintain or improve</w:t>
      </w:r>
      <w:r w:rsidRPr="000D4FEA">
        <w:t xml:space="preserve"> reliability </w:t>
      </w:r>
      <w:r>
        <w:t xml:space="preserve">of </w:t>
      </w:r>
      <w:r w:rsidRPr="000D4FEA">
        <w:t>tests/exams.</w:t>
      </w:r>
    </w:p>
    <w:p w14:paraId="797740A5" w14:textId="77777777" w:rsidR="00E324F8" w:rsidRDefault="00E324F8" w:rsidP="00E324F8">
      <w:pPr>
        <w:pStyle w:val="Heading2"/>
      </w:pPr>
      <w:bookmarkStart w:id="39" w:name="_Toc368476496"/>
      <w:r>
        <w:t>Training Management System</w:t>
      </w:r>
      <w:bookmarkEnd w:id="39"/>
    </w:p>
    <w:p w14:paraId="6EF7F0DA" w14:textId="77777777" w:rsidR="00E324F8" w:rsidRPr="000D4FEA" w:rsidRDefault="00E324F8" w:rsidP="00E324F8">
      <w:pPr>
        <w:pStyle w:val="Heading3"/>
      </w:pPr>
      <w:bookmarkStart w:id="40" w:name="_Toc367636014"/>
      <w:bookmarkStart w:id="41" w:name="_Toc368476497"/>
      <w:r w:rsidRPr="000D4FEA">
        <w:t>Introduction</w:t>
      </w:r>
      <w:bookmarkEnd w:id="40"/>
      <w:bookmarkEnd w:id="41"/>
    </w:p>
    <w:p w14:paraId="38DFBF3A" w14:textId="77777777" w:rsidR="00E324F8" w:rsidRPr="000D4FEA" w:rsidRDefault="00E324F8" w:rsidP="00A70E47">
      <w:pPr>
        <w:pStyle w:val="BodyText"/>
      </w:pPr>
      <w:r w:rsidRPr="000D4FEA">
        <w:t>While preparing, training, assessing or modifying the course</w:t>
      </w:r>
      <w:r>
        <w:t>,</w:t>
      </w:r>
      <w:r w:rsidRPr="000D4FEA">
        <w:t xml:space="preserve"> facilitator</w:t>
      </w:r>
      <w:r>
        <w:t>s</w:t>
      </w:r>
      <w:r w:rsidRPr="000D4FEA">
        <w:t xml:space="preserve"> should keep a track record of actions taken. </w:t>
      </w:r>
      <w:r>
        <w:t>They</w:t>
      </w:r>
      <w:r w:rsidRPr="000D4FEA">
        <w:t xml:space="preserve"> should also keep personal records about the TTIs and their learning progress. It is recom</w:t>
      </w:r>
      <w:r>
        <w:t>mended that the training organiz</w:t>
      </w:r>
      <w:r w:rsidRPr="000D4FEA">
        <w:t xml:space="preserve">ation </w:t>
      </w:r>
      <w:r>
        <w:t>implement</w:t>
      </w:r>
      <w:r w:rsidRPr="000D4FEA">
        <w:t xml:space="preserve"> </w:t>
      </w:r>
      <w:r>
        <w:t>a</w:t>
      </w:r>
      <w:r w:rsidRPr="000D4FEA">
        <w:t xml:space="preserve"> </w:t>
      </w:r>
      <w:r>
        <w:t>TMS.</w:t>
      </w:r>
    </w:p>
    <w:p w14:paraId="7AB7DA6D" w14:textId="77777777" w:rsidR="00E324F8" w:rsidRPr="000D4FEA" w:rsidRDefault="00E324F8" w:rsidP="00E324F8">
      <w:pPr>
        <w:pStyle w:val="Heading3"/>
      </w:pPr>
      <w:bookmarkStart w:id="42" w:name="_Toc367636015"/>
      <w:bookmarkStart w:id="43" w:name="_Toc368476498"/>
      <w:r w:rsidRPr="000D4FEA">
        <w:t>Content</w:t>
      </w:r>
      <w:bookmarkEnd w:id="42"/>
      <w:bookmarkEnd w:id="43"/>
    </w:p>
    <w:p w14:paraId="7A4376F0" w14:textId="77777777" w:rsidR="00E324F8" w:rsidRPr="00A70E47" w:rsidRDefault="00E324F8" w:rsidP="00A70E47">
      <w:pPr>
        <w:pStyle w:val="BodyText"/>
      </w:pPr>
      <w:r w:rsidRPr="008746DD">
        <w:t xml:space="preserve">TTIs should use the TMS of the training organization they represent. They should understand applicable regulations regarding confidentiality and accessibility to training information. TTIs should be </w:t>
      </w:r>
      <w:r w:rsidRPr="00A70E47">
        <w:t>familiar with the process of revising course material in accordance with the TMS.</w:t>
      </w:r>
      <w:r w:rsidRPr="00A70E47">
        <w:br/>
        <w:t>The training organization should ensure that the TTIs use peer review and/or supervision. This may lead to an increase of the reliability of training and assessment.</w:t>
      </w:r>
    </w:p>
    <w:p w14:paraId="0936D265" w14:textId="77777777" w:rsidR="00E324F8" w:rsidRPr="00E324F8" w:rsidRDefault="00E324F8" w:rsidP="00E324F8">
      <w:pPr>
        <w:pStyle w:val="BodyText"/>
      </w:pPr>
    </w:p>
    <w:p w14:paraId="17323440" w14:textId="77777777" w:rsidR="0055306B" w:rsidRPr="0055306B" w:rsidRDefault="0055306B" w:rsidP="0055306B">
      <w:pPr>
        <w:pStyle w:val="BodyText"/>
        <w:rPr>
          <w:lang w:eastAsia="de-DE"/>
        </w:rPr>
      </w:pPr>
    </w:p>
    <w:p w14:paraId="7C0B40A1" w14:textId="77777777" w:rsidR="00E324F8" w:rsidRPr="002A53E0" w:rsidRDefault="00F95536" w:rsidP="002A53E0">
      <w:pPr>
        <w:pStyle w:val="Heading1"/>
        <w:numPr>
          <w:ilvl w:val="0"/>
          <w:numId w:val="0"/>
        </w:numPr>
      </w:pPr>
      <w:r>
        <w:br w:type="column"/>
      </w:r>
      <w:bookmarkStart w:id="44" w:name="_Toc368476499"/>
      <w:r w:rsidR="00093DDE" w:rsidRPr="002A53E0">
        <w:lastRenderedPageBreak/>
        <w:t>APPENDIX</w:t>
      </w:r>
      <w:r w:rsidR="009C0AA9" w:rsidRPr="002A53E0">
        <w:t xml:space="preserve"> </w:t>
      </w:r>
      <w:bookmarkStart w:id="45" w:name="_Toc367359103"/>
      <w:r w:rsidR="00E324F8" w:rsidRPr="002A53E0">
        <w:t>A</w:t>
      </w:r>
      <w:r w:rsidR="002A53E0">
        <w:t xml:space="preserve"> </w:t>
      </w:r>
      <w:r w:rsidR="002A53E0">
        <w:tab/>
      </w:r>
      <w:r w:rsidR="00E324F8" w:rsidRPr="002A53E0">
        <w:t>LESSON PLAN</w:t>
      </w:r>
      <w:bookmarkEnd w:id="45"/>
      <w:bookmarkEnd w:id="44"/>
    </w:p>
    <w:tbl>
      <w:tblPr>
        <w:tblW w:w="9328" w:type="dxa"/>
        <w:tblInd w:w="100" w:type="dxa"/>
        <w:shd w:val="clear" w:color="auto" w:fill="FFFFFF"/>
        <w:tblLayout w:type="fixed"/>
        <w:tblLook w:val="0000" w:firstRow="0" w:lastRow="0" w:firstColumn="0" w:lastColumn="0" w:noHBand="0" w:noVBand="0"/>
      </w:tblPr>
      <w:tblGrid>
        <w:gridCol w:w="519"/>
        <w:gridCol w:w="4172"/>
        <w:gridCol w:w="3467"/>
        <w:gridCol w:w="1170"/>
      </w:tblGrid>
      <w:tr w:rsidR="00E324F8" w:rsidRPr="00B40771" w14:paraId="6E9E6ADB" w14:textId="77777777" w:rsidTr="00E324F8">
        <w:trPr>
          <w:cantSplit/>
          <w:trHeight w:val="28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6BB6855"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Lesson name &amp; ID</w:t>
            </w:r>
          </w:p>
        </w:tc>
      </w:tr>
      <w:tr w:rsidR="00E324F8" w:rsidRPr="00B40771" w14:paraId="27F1C5A2" w14:textId="77777777" w:rsidTr="00E324F8">
        <w:trPr>
          <w:cantSplit/>
          <w:trHeight w:val="7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E763590"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Target Group</w:t>
            </w:r>
          </w:p>
        </w:tc>
      </w:tr>
      <w:tr w:rsidR="00E324F8" w:rsidRPr="00B40771" w14:paraId="28664AAA" w14:textId="77777777" w:rsidTr="00E324F8">
        <w:trPr>
          <w:cantSplit/>
          <w:trHeight w:val="14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137960C"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Learning objectives</w:t>
            </w:r>
          </w:p>
          <w:p w14:paraId="4C83F4B2" w14:textId="77777777" w:rsidR="00E324F8" w:rsidRPr="00B40771" w:rsidRDefault="00E324F8" w:rsidP="00E324F8">
            <w:pPr>
              <w:pStyle w:val="Hoofdtekst"/>
              <w:rPr>
                <w:rFonts w:ascii="Arial" w:hAnsi="Arial" w:cs="Arial"/>
                <w:sz w:val="22"/>
                <w:szCs w:val="22"/>
                <w:lang w:val="en-GB"/>
              </w:rPr>
            </w:pPr>
          </w:p>
          <w:p w14:paraId="7D4F1C31" w14:textId="77777777" w:rsidR="00E324F8" w:rsidRPr="00B40771" w:rsidRDefault="00E324F8" w:rsidP="00E324F8">
            <w:pPr>
              <w:pStyle w:val="Hoofdtekst"/>
              <w:rPr>
                <w:rFonts w:ascii="Arial" w:hAnsi="Arial" w:cs="Arial"/>
                <w:sz w:val="22"/>
                <w:szCs w:val="22"/>
                <w:lang w:val="en-GB"/>
              </w:rPr>
            </w:pPr>
          </w:p>
          <w:p w14:paraId="5EF96CB3" w14:textId="77777777" w:rsidR="00E324F8" w:rsidRPr="00B40771" w:rsidRDefault="00E324F8" w:rsidP="00E324F8">
            <w:pPr>
              <w:pStyle w:val="Hoofdtekst"/>
              <w:rPr>
                <w:rFonts w:ascii="Arial" w:hAnsi="Arial" w:cs="Arial"/>
                <w:sz w:val="22"/>
                <w:szCs w:val="22"/>
                <w:lang w:val="en-GB"/>
              </w:rPr>
            </w:pPr>
          </w:p>
          <w:p w14:paraId="21CBF442" w14:textId="77777777" w:rsidR="00E324F8" w:rsidRPr="00B40771" w:rsidRDefault="00E324F8" w:rsidP="00E324F8">
            <w:pPr>
              <w:pStyle w:val="Hoofdtekst"/>
              <w:rPr>
                <w:rFonts w:ascii="Arial" w:hAnsi="Arial" w:cs="Arial"/>
                <w:sz w:val="22"/>
                <w:szCs w:val="22"/>
                <w:lang w:val="en-GB"/>
              </w:rPr>
            </w:pPr>
          </w:p>
        </w:tc>
      </w:tr>
      <w:tr w:rsidR="00E324F8" w:rsidRPr="00B40771" w14:paraId="1D993D68" w14:textId="77777777" w:rsidTr="00E324F8">
        <w:trPr>
          <w:cantSplit/>
          <w:trHeight w:val="560"/>
        </w:trPr>
        <w:tc>
          <w:tcPr>
            <w:tcW w:w="4691"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74B288E"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Activity/teaching method</w:t>
            </w: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95FD6C2"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Material</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CBE9E08"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 xml:space="preserve">Time </w:t>
            </w:r>
          </w:p>
          <w:p w14:paraId="07C14C50"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required</w:t>
            </w:r>
          </w:p>
        </w:tc>
      </w:tr>
      <w:tr w:rsidR="00E324F8" w:rsidRPr="00B40771" w14:paraId="47985DA9" w14:textId="77777777" w:rsidTr="00E324F8">
        <w:trPr>
          <w:cantSplit/>
          <w:trHeight w:val="1642"/>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AD575EE"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1</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A19F951" w14:textId="77777777"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217E4157" w14:textId="77777777"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39D60D4" w14:textId="77777777" w:rsidR="00E324F8" w:rsidRPr="00B40771" w:rsidRDefault="00E324F8" w:rsidP="00E324F8">
            <w:pPr>
              <w:pStyle w:val="Hoofdtekst"/>
              <w:rPr>
                <w:rFonts w:ascii="Arial" w:hAnsi="Arial" w:cs="Arial"/>
                <w:sz w:val="22"/>
                <w:szCs w:val="22"/>
                <w:lang w:val="en-GB"/>
              </w:rPr>
            </w:pPr>
          </w:p>
        </w:tc>
      </w:tr>
      <w:tr w:rsidR="00E324F8" w:rsidRPr="00B40771" w14:paraId="2D967233" w14:textId="77777777" w:rsidTr="00E324F8">
        <w:trPr>
          <w:cantSplit/>
          <w:trHeight w:val="1850"/>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B4E0286"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2</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3AC39843" w14:textId="77777777"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CB5040C" w14:textId="77777777"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47694C07" w14:textId="77777777" w:rsidR="00E324F8" w:rsidRPr="00B40771" w:rsidRDefault="00E324F8" w:rsidP="00E324F8">
            <w:pPr>
              <w:pStyle w:val="Hoofdtekst"/>
              <w:rPr>
                <w:rFonts w:ascii="Arial" w:hAnsi="Arial" w:cs="Arial"/>
                <w:sz w:val="22"/>
                <w:szCs w:val="22"/>
                <w:lang w:val="en-GB"/>
              </w:rPr>
            </w:pPr>
          </w:p>
        </w:tc>
      </w:tr>
      <w:tr w:rsidR="00E324F8" w:rsidRPr="00B40771" w14:paraId="720C97D4" w14:textId="77777777" w:rsidTr="00E324F8">
        <w:trPr>
          <w:cantSplit/>
          <w:trHeight w:val="213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FA7D734"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3</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4F7ED6F" w14:textId="77777777"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65CABCB" w14:textId="77777777"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C3756DF" w14:textId="77777777" w:rsidR="00E324F8" w:rsidRPr="00B40771" w:rsidRDefault="00E324F8" w:rsidP="00E324F8">
            <w:pPr>
              <w:pStyle w:val="Hoofdtekst"/>
              <w:rPr>
                <w:rFonts w:ascii="Arial" w:hAnsi="Arial" w:cs="Arial"/>
                <w:sz w:val="22"/>
                <w:szCs w:val="22"/>
                <w:lang w:val="en-GB"/>
              </w:rPr>
            </w:pPr>
          </w:p>
        </w:tc>
      </w:tr>
      <w:tr w:rsidR="00E324F8" w:rsidRPr="00B40771" w14:paraId="26FB8647" w14:textId="77777777" w:rsidTr="00E324F8">
        <w:trPr>
          <w:cantSplit/>
          <w:trHeight w:val="2174"/>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82992BB"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4</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DEEED5F" w14:textId="77777777"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2151C64" w14:textId="77777777"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2EEF2217" w14:textId="77777777" w:rsidR="00E324F8" w:rsidRPr="00B40771" w:rsidRDefault="00E324F8" w:rsidP="00E324F8">
            <w:pPr>
              <w:pStyle w:val="Hoofdtekst"/>
              <w:rPr>
                <w:rFonts w:ascii="Arial" w:hAnsi="Arial" w:cs="Arial"/>
                <w:sz w:val="22"/>
                <w:szCs w:val="22"/>
                <w:lang w:val="en-GB"/>
              </w:rPr>
            </w:pPr>
          </w:p>
        </w:tc>
      </w:tr>
      <w:tr w:rsidR="00E324F8" w:rsidRPr="00B40771" w14:paraId="70323326" w14:textId="77777777" w:rsidTr="00E324F8">
        <w:trPr>
          <w:cantSplit/>
          <w:trHeight w:val="2101"/>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A5B14EE"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lastRenderedPageBreak/>
              <w:t>5</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333EBEB6" w14:textId="77777777"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9271434" w14:textId="77777777"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3B3EB854" w14:textId="77777777" w:rsidR="00E324F8" w:rsidRPr="00B40771" w:rsidRDefault="00E324F8" w:rsidP="00E324F8">
            <w:pPr>
              <w:pStyle w:val="Hoofdtekst"/>
              <w:rPr>
                <w:rFonts w:ascii="Arial" w:hAnsi="Arial" w:cs="Arial"/>
                <w:sz w:val="22"/>
                <w:szCs w:val="22"/>
                <w:lang w:val="en-GB"/>
              </w:rPr>
            </w:pPr>
          </w:p>
        </w:tc>
      </w:tr>
      <w:tr w:rsidR="00E324F8" w:rsidRPr="00B40771" w14:paraId="6C261EEE" w14:textId="77777777" w:rsidTr="00E324F8">
        <w:trPr>
          <w:cantSplit/>
          <w:trHeight w:val="174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0E12154"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6</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7C87C57" w14:textId="77777777"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156F3DE" w14:textId="77777777"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4FD65274" w14:textId="77777777" w:rsidR="00E324F8" w:rsidRPr="00B40771" w:rsidRDefault="00E324F8" w:rsidP="00E324F8">
            <w:pPr>
              <w:pStyle w:val="Hoofdtekst"/>
              <w:rPr>
                <w:rFonts w:ascii="Arial" w:hAnsi="Arial" w:cs="Arial"/>
                <w:sz w:val="22"/>
                <w:szCs w:val="22"/>
                <w:lang w:val="en-GB"/>
              </w:rPr>
            </w:pPr>
          </w:p>
        </w:tc>
      </w:tr>
      <w:tr w:rsidR="00E324F8" w:rsidRPr="00B40771" w14:paraId="20F64B9E" w14:textId="77777777" w:rsidTr="00E324F8">
        <w:trPr>
          <w:cantSplit/>
          <w:trHeight w:val="775"/>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D7D74CB"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Assessment</w:t>
            </w:r>
          </w:p>
        </w:tc>
      </w:tr>
      <w:tr w:rsidR="00E324F8" w:rsidRPr="00B40771" w14:paraId="0A25BD63" w14:textId="77777777" w:rsidTr="00E324F8">
        <w:trPr>
          <w:cantSplit/>
          <w:trHeight w:val="1151"/>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3BFA4E5"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Evaluation</w:t>
            </w:r>
          </w:p>
        </w:tc>
      </w:tr>
      <w:tr w:rsidR="00E324F8" w:rsidRPr="00B40771" w14:paraId="606B588F" w14:textId="77777777" w:rsidTr="00E324F8">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4DF2A6C"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Modifications</w:t>
            </w:r>
          </w:p>
        </w:tc>
      </w:tr>
      <w:tr w:rsidR="00E324F8" w:rsidRPr="00B40771" w14:paraId="2C2EFA1D" w14:textId="77777777" w:rsidTr="00E324F8">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131524C" w14:textId="77777777"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Signature</w:t>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t>Date</w:t>
            </w:r>
          </w:p>
        </w:tc>
      </w:tr>
    </w:tbl>
    <w:p w14:paraId="213DEF79" w14:textId="77777777" w:rsidR="00E324F8" w:rsidRPr="00B40771" w:rsidRDefault="00E324F8" w:rsidP="00E324F8">
      <w:pPr>
        <w:pStyle w:val="Plattetekstinspringen21"/>
        <w:ind w:left="0"/>
        <w:rPr>
          <w:rFonts w:cs="Arial"/>
          <w:szCs w:val="22"/>
          <w:shd w:val="clear" w:color="auto" w:fill="F3EB00"/>
          <w:lang w:val="en-GB"/>
        </w:rPr>
      </w:pPr>
    </w:p>
    <w:p w14:paraId="6018ACA1" w14:textId="77777777" w:rsidR="00E324F8" w:rsidRPr="002E6C7B" w:rsidRDefault="00E324F8" w:rsidP="00C11160">
      <w:pPr>
        <w:pStyle w:val="Annex"/>
        <w:numPr>
          <w:ilvl w:val="0"/>
          <w:numId w:val="0"/>
        </w:numPr>
      </w:pPr>
      <w:r w:rsidRPr="00B40771">
        <w:rPr>
          <w:rFonts w:cs="Arial"/>
        </w:rPr>
        <w:br w:type="page"/>
      </w:r>
      <w:bookmarkStart w:id="46" w:name="_Toc367359104"/>
      <w:bookmarkStart w:id="47" w:name="_Toc368476500"/>
      <w:r w:rsidR="00C11160">
        <w:rPr>
          <w:rFonts w:cs="Arial"/>
        </w:rPr>
        <w:lastRenderedPageBreak/>
        <w:t xml:space="preserve">Appendix </w:t>
      </w:r>
      <w:r w:rsidRPr="002E6C7B">
        <w:t xml:space="preserve">B </w:t>
      </w:r>
      <w:r w:rsidR="002A53E0">
        <w:tab/>
      </w:r>
      <w:r w:rsidRPr="002E6C7B">
        <w:t>TEACHING METHODS</w:t>
      </w:r>
      <w:bookmarkEnd w:id="46"/>
      <w:bookmarkEnd w:id="47"/>
    </w:p>
    <w:p w14:paraId="2DA374C1" w14:textId="77777777" w:rsidR="00E324F8" w:rsidRPr="00B40771" w:rsidRDefault="00E324F8" w:rsidP="00E324F8">
      <w:pPr>
        <w:pStyle w:val="Plattetekstinspringen21"/>
        <w:rPr>
          <w:lang w:val="en-GB"/>
        </w:rPr>
      </w:pPr>
      <w:r w:rsidRPr="00B40771">
        <w:rPr>
          <w:lang w:val="en-GB"/>
        </w:rPr>
        <w:t>The following is a list of possible teaching methods can be used in training.</w:t>
      </w:r>
    </w:p>
    <w:p w14:paraId="72C2E8E7" w14:textId="77777777" w:rsidR="00E324F8" w:rsidRPr="00B40771" w:rsidRDefault="00E324F8" w:rsidP="00E324F8">
      <w:pPr>
        <w:pStyle w:val="Plattetekstinspringen21"/>
        <w:rPr>
          <w:lang w:val="en-GB"/>
        </w:rPr>
      </w:pPr>
    </w:p>
    <w:p w14:paraId="3A6DC920" w14:textId="77777777" w:rsidR="00E324F8" w:rsidRPr="00B40771" w:rsidRDefault="00E324F8" w:rsidP="00E324F8">
      <w:pPr>
        <w:pStyle w:val="Plattetekstinspringen21"/>
        <w:rPr>
          <w:b/>
          <w:lang w:val="en-GB"/>
        </w:rPr>
      </w:pPr>
      <w:r w:rsidRPr="00B40771">
        <w:rPr>
          <w:b/>
          <w:lang w:val="en-GB"/>
        </w:rPr>
        <w:t xml:space="preserve">Passive </w:t>
      </w:r>
    </w:p>
    <w:p w14:paraId="20C996FC" w14:textId="77777777" w:rsidR="00E324F8" w:rsidRPr="00B40771" w:rsidRDefault="00E324F8" w:rsidP="00E324F8">
      <w:pPr>
        <w:pStyle w:val="Plattetekstinspringen21"/>
        <w:rPr>
          <w:lang w:val="en-GB"/>
        </w:rPr>
      </w:pPr>
      <w:r w:rsidRPr="00B40771">
        <w:rPr>
          <w:lang w:val="en-GB"/>
        </w:rPr>
        <w:t>Teaching</w:t>
      </w:r>
    </w:p>
    <w:p w14:paraId="70B20A86" w14:textId="77777777" w:rsidR="00E324F8" w:rsidRPr="00B40771" w:rsidRDefault="00E324F8" w:rsidP="00E324F8">
      <w:pPr>
        <w:pStyle w:val="Plattetekstinspringen21"/>
        <w:rPr>
          <w:lang w:val="en-GB"/>
        </w:rPr>
      </w:pPr>
      <w:r w:rsidRPr="00B40771">
        <w:rPr>
          <w:lang w:val="en-GB"/>
        </w:rPr>
        <w:t>Reading reference material</w:t>
      </w:r>
    </w:p>
    <w:p w14:paraId="794AB3BB" w14:textId="77777777" w:rsidR="00E324F8" w:rsidRPr="00B40771" w:rsidRDefault="00E324F8" w:rsidP="00E324F8">
      <w:pPr>
        <w:pStyle w:val="Plattetekstinspringen21"/>
        <w:rPr>
          <w:lang w:val="en-GB"/>
        </w:rPr>
      </w:pPr>
      <w:r w:rsidRPr="00B40771">
        <w:rPr>
          <w:lang w:val="en-GB"/>
        </w:rPr>
        <w:t>Watching video</w:t>
      </w:r>
    </w:p>
    <w:p w14:paraId="41DE1348" w14:textId="77777777" w:rsidR="00E324F8" w:rsidRPr="00B40771" w:rsidRDefault="00E324F8" w:rsidP="00E324F8">
      <w:pPr>
        <w:pStyle w:val="Plattetekstinspringen21"/>
        <w:rPr>
          <w:lang w:val="en-GB"/>
        </w:rPr>
      </w:pPr>
      <w:r w:rsidRPr="00B40771">
        <w:rPr>
          <w:lang w:val="en-GB"/>
        </w:rPr>
        <w:t>Listening audio material</w:t>
      </w:r>
    </w:p>
    <w:p w14:paraId="7F967EDA" w14:textId="77777777" w:rsidR="00E324F8" w:rsidRPr="00B40771" w:rsidRDefault="00E324F8" w:rsidP="00E324F8">
      <w:pPr>
        <w:pStyle w:val="Plattetekstinspringen21"/>
        <w:rPr>
          <w:lang w:val="en-GB"/>
        </w:rPr>
      </w:pPr>
      <w:r w:rsidRPr="00B40771">
        <w:rPr>
          <w:lang w:val="en-GB"/>
        </w:rPr>
        <w:t>Making exercise questions</w:t>
      </w:r>
    </w:p>
    <w:p w14:paraId="4B8D7F42" w14:textId="77777777" w:rsidR="00E324F8" w:rsidRPr="00B40771" w:rsidRDefault="00E324F8" w:rsidP="00E324F8">
      <w:pPr>
        <w:pStyle w:val="Plattetekstinspringen21"/>
        <w:rPr>
          <w:lang w:val="en-GB"/>
        </w:rPr>
      </w:pPr>
      <w:r w:rsidRPr="00B40771">
        <w:rPr>
          <w:lang w:val="en-GB"/>
        </w:rPr>
        <w:t xml:space="preserve">Observation </w:t>
      </w:r>
    </w:p>
    <w:p w14:paraId="0E57EFCE" w14:textId="77777777" w:rsidR="00E324F8" w:rsidRPr="00B40771" w:rsidRDefault="00E324F8" w:rsidP="00E324F8">
      <w:pPr>
        <w:pStyle w:val="Plattetekstinspringen21"/>
        <w:rPr>
          <w:lang w:val="en-GB"/>
        </w:rPr>
      </w:pPr>
      <w:r w:rsidRPr="00B40771">
        <w:rPr>
          <w:lang w:val="en-GB"/>
        </w:rPr>
        <w:t>Exchange experience</w:t>
      </w:r>
    </w:p>
    <w:p w14:paraId="5E9769BB" w14:textId="77777777" w:rsidR="00E324F8" w:rsidRPr="00B40771" w:rsidRDefault="00E324F8" w:rsidP="00E324F8">
      <w:pPr>
        <w:pStyle w:val="Plattetekstinspringen21"/>
        <w:rPr>
          <w:lang w:val="en-GB"/>
        </w:rPr>
      </w:pPr>
    </w:p>
    <w:p w14:paraId="71C0181A" w14:textId="77777777" w:rsidR="00E324F8" w:rsidRPr="00B40771" w:rsidRDefault="00E324F8" w:rsidP="00E324F8">
      <w:pPr>
        <w:pStyle w:val="Plattetekstinspringen21"/>
        <w:rPr>
          <w:b/>
          <w:lang w:val="en-GB"/>
        </w:rPr>
      </w:pPr>
      <w:r w:rsidRPr="00B40771">
        <w:rPr>
          <w:b/>
          <w:lang w:val="en-GB"/>
        </w:rPr>
        <w:t xml:space="preserve">Semi-active </w:t>
      </w:r>
    </w:p>
    <w:p w14:paraId="7169903C" w14:textId="77777777" w:rsidR="00E324F8" w:rsidRPr="00B40771" w:rsidRDefault="00E324F8" w:rsidP="00E324F8">
      <w:pPr>
        <w:pStyle w:val="Plattetekstinspringen21"/>
        <w:rPr>
          <w:lang w:val="en-GB"/>
        </w:rPr>
      </w:pPr>
      <w:r w:rsidRPr="00B40771">
        <w:rPr>
          <w:lang w:val="en-GB"/>
        </w:rPr>
        <w:t>Guided discussion</w:t>
      </w:r>
    </w:p>
    <w:p w14:paraId="79CF321F" w14:textId="77777777" w:rsidR="00E324F8" w:rsidRPr="00B40771" w:rsidRDefault="00E324F8" w:rsidP="00E324F8">
      <w:pPr>
        <w:pStyle w:val="Plattetekstinspringen21"/>
        <w:rPr>
          <w:lang w:val="en-GB"/>
        </w:rPr>
      </w:pPr>
      <w:r w:rsidRPr="00B40771">
        <w:rPr>
          <w:lang w:val="en-GB"/>
        </w:rPr>
        <w:t>Case study</w:t>
      </w:r>
    </w:p>
    <w:p w14:paraId="1CC2D7DC" w14:textId="77777777" w:rsidR="00E324F8" w:rsidRPr="00B40771" w:rsidRDefault="00E324F8" w:rsidP="00E324F8">
      <w:pPr>
        <w:pStyle w:val="Plattetekstinspringen21"/>
        <w:rPr>
          <w:lang w:val="en-GB"/>
        </w:rPr>
      </w:pPr>
      <w:r w:rsidRPr="00B40771">
        <w:rPr>
          <w:lang w:val="en-GB"/>
        </w:rPr>
        <w:t>Asking questions</w:t>
      </w:r>
    </w:p>
    <w:p w14:paraId="79DFCB7D" w14:textId="77777777" w:rsidR="00E324F8" w:rsidRPr="00B40771" w:rsidRDefault="00E324F8" w:rsidP="00E324F8">
      <w:pPr>
        <w:pStyle w:val="Plattetekstinspringen21"/>
        <w:rPr>
          <w:lang w:val="en-GB"/>
        </w:rPr>
      </w:pPr>
      <w:r w:rsidRPr="00B40771">
        <w:rPr>
          <w:lang w:val="en-GB"/>
        </w:rPr>
        <w:t>Pair work</w:t>
      </w:r>
    </w:p>
    <w:p w14:paraId="198E7FEF" w14:textId="77777777" w:rsidR="00E324F8" w:rsidRPr="00B40771" w:rsidRDefault="00E324F8" w:rsidP="00E324F8">
      <w:pPr>
        <w:pStyle w:val="Plattetekstinspringen21"/>
        <w:rPr>
          <w:lang w:val="en-GB"/>
        </w:rPr>
      </w:pPr>
      <w:r w:rsidRPr="00B40771">
        <w:rPr>
          <w:lang w:val="en-GB"/>
        </w:rPr>
        <w:t>Group exercise</w:t>
      </w:r>
    </w:p>
    <w:p w14:paraId="0ACEC1AE" w14:textId="77777777" w:rsidR="00E324F8" w:rsidRPr="00B40771" w:rsidRDefault="00E324F8" w:rsidP="00E324F8">
      <w:pPr>
        <w:pStyle w:val="Plattetekstinspringen21"/>
        <w:rPr>
          <w:lang w:val="en-GB"/>
        </w:rPr>
      </w:pPr>
      <w:r w:rsidRPr="00B40771">
        <w:rPr>
          <w:lang w:val="en-GB"/>
        </w:rPr>
        <w:t>Essay</w:t>
      </w:r>
    </w:p>
    <w:p w14:paraId="38E8D91F" w14:textId="77777777" w:rsidR="00E324F8" w:rsidRPr="00B40771" w:rsidRDefault="00E324F8" w:rsidP="00E324F8">
      <w:pPr>
        <w:pStyle w:val="Plattetekstinspringen21"/>
        <w:rPr>
          <w:lang w:val="en-GB"/>
        </w:rPr>
      </w:pPr>
    </w:p>
    <w:p w14:paraId="57DE5AD8" w14:textId="77777777" w:rsidR="00E324F8" w:rsidRPr="00B40771" w:rsidRDefault="00E324F8" w:rsidP="00E324F8">
      <w:pPr>
        <w:pStyle w:val="Plattetekstinspringen21"/>
        <w:rPr>
          <w:b/>
          <w:lang w:val="en-GB"/>
        </w:rPr>
      </w:pPr>
      <w:r w:rsidRPr="00B40771">
        <w:rPr>
          <w:b/>
          <w:lang w:val="en-GB"/>
        </w:rPr>
        <w:t>Active</w:t>
      </w:r>
    </w:p>
    <w:p w14:paraId="084FEF7B" w14:textId="77777777" w:rsidR="00E324F8" w:rsidRPr="00B40771" w:rsidRDefault="00E324F8" w:rsidP="00E324F8">
      <w:pPr>
        <w:pStyle w:val="Plattetekstinspringen21"/>
        <w:rPr>
          <w:lang w:val="en-GB"/>
        </w:rPr>
      </w:pPr>
      <w:r w:rsidRPr="00B40771">
        <w:rPr>
          <w:lang w:val="en-GB"/>
        </w:rPr>
        <w:t>Excursion</w:t>
      </w:r>
    </w:p>
    <w:p w14:paraId="7DA30172" w14:textId="77777777" w:rsidR="00E324F8" w:rsidRPr="00B40771" w:rsidRDefault="00E324F8" w:rsidP="00E324F8">
      <w:pPr>
        <w:pStyle w:val="Plattetekstinspringen21"/>
        <w:rPr>
          <w:lang w:val="en-GB"/>
        </w:rPr>
      </w:pPr>
      <w:r w:rsidRPr="00B40771">
        <w:rPr>
          <w:lang w:val="en-GB"/>
        </w:rPr>
        <w:t>Role play</w:t>
      </w:r>
    </w:p>
    <w:p w14:paraId="717B625B" w14:textId="77777777" w:rsidR="00E324F8" w:rsidRPr="00B40771" w:rsidRDefault="00E324F8" w:rsidP="00E324F8">
      <w:pPr>
        <w:pStyle w:val="Plattetekstinspringen21"/>
        <w:rPr>
          <w:lang w:val="en-GB"/>
        </w:rPr>
      </w:pPr>
      <w:r w:rsidRPr="00B40771">
        <w:rPr>
          <w:lang w:val="en-GB"/>
        </w:rPr>
        <w:t>Presentation</w:t>
      </w:r>
    </w:p>
    <w:p w14:paraId="25792549" w14:textId="77777777" w:rsidR="00E324F8" w:rsidRPr="00B40771" w:rsidRDefault="00E324F8" w:rsidP="00E324F8">
      <w:pPr>
        <w:pStyle w:val="Plattetekstinspringen21"/>
        <w:rPr>
          <w:lang w:val="en-GB"/>
        </w:rPr>
      </w:pPr>
      <w:r w:rsidRPr="00B40771">
        <w:rPr>
          <w:lang w:val="en-GB"/>
        </w:rPr>
        <w:t>Making puzzles</w:t>
      </w:r>
    </w:p>
    <w:p w14:paraId="33982E79" w14:textId="77777777" w:rsidR="00E324F8" w:rsidRPr="00B40771" w:rsidRDefault="00E324F8" w:rsidP="00E324F8">
      <w:pPr>
        <w:pStyle w:val="Plattetekstinspringen21"/>
        <w:rPr>
          <w:lang w:val="en-GB"/>
        </w:rPr>
      </w:pPr>
      <w:r w:rsidRPr="00B40771">
        <w:rPr>
          <w:lang w:val="en-GB"/>
        </w:rPr>
        <w:t>Simulat</w:t>
      </w:r>
      <w:r>
        <w:rPr>
          <w:lang w:val="en-GB"/>
        </w:rPr>
        <w:t>ion</w:t>
      </w:r>
      <w:r w:rsidRPr="00B40771">
        <w:rPr>
          <w:lang w:val="en-GB"/>
        </w:rPr>
        <w:t xml:space="preserve"> exercise</w:t>
      </w:r>
    </w:p>
    <w:p w14:paraId="703BA056" w14:textId="77777777" w:rsidR="00E324F8" w:rsidRPr="00B40771" w:rsidRDefault="00E324F8" w:rsidP="00E324F8">
      <w:pPr>
        <w:pStyle w:val="Plattetekstinspringen21"/>
        <w:rPr>
          <w:lang w:val="en-GB"/>
        </w:rPr>
      </w:pPr>
      <w:r w:rsidRPr="00B40771">
        <w:rPr>
          <w:lang w:val="en-GB"/>
        </w:rPr>
        <w:t>Quiz</w:t>
      </w:r>
    </w:p>
    <w:p w14:paraId="3A82EEEA" w14:textId="77777777" w:rsidR="00E324F8" w:rsidRPr="00B40771" w:rsidRDefault="00E324F8" w:rsidP="00E324F8">
      <w:pPr>
        <w:pStyle w:val="Plattetekstinspringen21"/>
        <w:rPr>
          <w:lang w:val="en-GB"/>
        </w:rPr>
      </w:pPr>
      <w:r w:rsidRPr="00B40771">
        <w:rPr>
          <w:lang w:val="en-GB"/>
        </w:rPr>
        <w:t>Game</w:t>
      </w:r>
    </w:p>
    <w:p w14:paraId="4C146199" w14:textId="77777777" w:rsidR="00E324F8" w:rsidRPr="00B40771" w:rsidRDefault="00E324F8" w:rsidP="00E324F8">
      <w:pPr>
        <w:pStyle w:val="Plattetekstinspringen21"/>
        <w:rPr>
          <w:lang w:val="en-GB"/>
        </w:rPr>
      </w:pPr>
      <w:r w:rsidRPr="00B40771">
        <w:rPr>
          <w:lang w:val="en-GB"/>
        </w:rPr>
        <w:t>Fieldwork</w:t>
      </w:r>
    </w:p>
    <w:p w14:paraId="44F0F536" w14:textId="77777777" w:rsidR="00E324F8" w:rsidRPr="00B40771" w:rsidRDefault="00E324F8" w:rsidP="00E324F8">
      <w:pPr>
        <w:pStyle w:val="Plattetekstinspringen21"/>
        <w:rPr>
          <w:lang w:val="en-GB"/>
        </w:rPr>
      </w:pPr>
      <w:r w:rsidRPr="00B40771">
        <w:rPr>
          <w:lang w:val="en-GB"/>
        </w:rPr>
        <w:t>Making questions</w:t>
      </w:r>
    </w:p>
    <w:p w14:paraId="6AFBEF28" w14:textId="77777777" w:rsidR="00E324F8" w:rsidRPr="00B40771" w:rsidRDefault="00E324F8" w:rsidP="00E324F8">
      <w:pPr>
        <w:pStyle w:val="Plattetekstinspringen21"/>
        <w:rPr>
          <w:lang w:val="en-GB"/>
        </w:rPr>
      </w:pPr>
      <w:r w:rsidRPr="00B40771">
        <w:rPr>
          <w:lang w:val="en-GB"/>
        </w:rPr>
        <w:t>Teaching by student</w:t>
      </w:r>
    </w:p>
    <w:p w14:paraId="5E12C9DD" w14:textId="77777777" w:rsidR="00E324F8" w:rsidRPr="00B40771" w:rsidRDefault="00E324F8" w:rsidP="00E324F8">
      <w:pPr>
        <w:pStyle w:val="Plattetekstinspringen21"/>
        <w:rPr>
          <w:lang w:val="en-GB"/>
        </w:rPr>
      </w:pPr>
    </w:p>
    <w:p w14:paraId="11D718B3" w14:textId="77777777" w:rsidR="00E324F8" w:rsidRPr="00B40771" w:rsidRDefault="00E324F8" w:rsidP="00E324F8">
      <w:pPr>
        <w:pStyle w:val="Plattetekstinspringen21"/>
        <w:rPr>
          <w:lang w:val="en-GB"/>
        </w:rPr>
      </w:pPr>
    </w:p>
    <w:p w14:paraId="03DB56B5" w14:textId="77777777" w:rsidR="00E324F8" w:rsidRPr="00B40771" w:rsidRDefault="00E324F8" w:rsidP="00E324F8">
      <w:pPr>
        <w:pStyle w:val="Plattetekstinspringen21"/>
        <w:rPr>
          <w:lang w:val="en-GB"/>
        </w:rPr>
      </w:pPr>
    </w:p>
    <w:p w14:paraId="109A22C4" w14:textId="77777777" w:rsidR="00E324F8" w:rsidRPr="00B40771" w:rsidRDefault="00E324F8" w:rsidP="00E324F8">
      <w:pPr>
        <w:pStyle w:val="Plattetekstinspringen21"/>
        <w:rPr>
          <w:lang w:val="en-GB"/>
        </w:rPr>
      </w:pPr>
    </w:p>
    <w:p w14:paraId="043477D9" w14:textId="77777777" w:rsidR="00E324F8" w:rsidRPr="00C11160" w:rsidRDefault="00E324F8" w:rsidP="00C11160">
      <w:pPr>
        <w:pStyle w:val="Annex"/>
        <w:numPr>
          <w:ilvl w:val="0"/>
          <w:numId w:val="0"/>
        </w:numPr>
      </w:pPr>
      <w:r w:rsidRPr="00B40771">
        <w:br w:type="page"/>
      </w:r>
      <w:bookmarkStart w:id="48" w:name="_Toc367359105"/>
      <w:bookmarkStart w:id="49" w:name="_Toc368476501"/>
      <w:r w:rsidRPr="00C11160">
        <w:lastRenderedPageBreak/>
        <w:t>APPENDIX C</w:t>
      </w:r>
      <w:r w:rsidRPr="00C11160">
        <w:tab/>
        <w:t>DEFINITION OF VERBS</w:t>
      </w:r>
      <w:bookmarkEnd w:id="48"/>
      <w:bookmarkEnd w:id="49"/>
    </w:p>
    <w:p w14:paraId="6BE66D9C" w14:textId="77777777" w:rsidR="00E324F8" w:rsidRPr="00B40771" w:rsidRDefault="00E324F8" w:rsidP="00E324F8">
      <w:r w:rsidRPr="00B40771">
        <w:t xml:space="preserve"> </w:t>
      </w:r>
    </w:p>
    <w:p w14:paraId="0207F934" w14:textId="77777777" w:rsidR="00774D91" w:rsidRDefault="00E324F8" w:rsidP="00A70E47">
      <w:pPr>
        <w:pStyle w:val="BodyText"/>
      </w:pPr>
      <w:r w:rsidRPr="00774D91">
        <w:rPr>
          <w:b/>
        </w:rPr>
        <w:t>Level 1</w:t>
      </w:r>
      <w:r w:rsidRPr="00856670">
        <w:t>: A basic knowledge of the subject. It is the ability to remember essential points, to memorise data and retrieve it.</w:t>
      </w:r>
    </w:p>
    <w:p w14:paraId="06EFF95D" w14:textId="77777777" w:rsidR="00E324F8" w:rsidRPr="00856670" w:rsidRDefault="00E324F8" w:rsidP="00E324F8">
      <w:pPr>
        <w:rPr>
          <w:rFonts w:cs="Times"/>
          <w:b/>
        </w:rPr>
      </w:pPr>
      <w:r w:rsidRPr="00856670">
        <w:rPr>
          <w:b/>
          <w:noProof/>
          <w:lang w:val="en-US" w:eastAsia="en-US"/>
        </w:rPr>
        <w:drawing>
          <wp:inline distT="0" distB="0" distL="0" distR="0" wp14:anchorId="061FCDC9" wp14:editId="0D264C66">
            <wp:extent cx="10795" cy="10795"/>
            <wp:effectExtent l="0" t="0" r="0" b="0"/>
            <wp:docPr id="76"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856670">
        <w:t xml:space="preserve"> </w:t>
      </w:r>
      <w:r w:rsidRPr="00856670">
        <w:rPr>
          <w:b/>
          <w:noProof/>
          <w:lang w:val="en-US" w:eastAsia="en-US"/>
        </w:rPr>
        <w:drawing>
          <wp:inline distT="0" distB="0" distL="0" distR="0" wp14:anchorId="114D9743" wp14:editId="68B08D46">
            <wp:extent cx="10795" cy="10795"/>
            <wp:effectExtent l="0" t="0" r="0" b="0"/>
            <wp:docPr id="77"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14:paraId="02CF3936" w14:textId="77777777" w:rsidTr="00E324F8">
        <w:trPr>
          <w:cnfStyle w:val="100000000000" w:firstRow="1" w:lastRow="0" w:firstColumn="0" w:lastColumn="0" w:oddVBand="0" w:evenVBand="0" w:oddHBand="0" w:evenHBand="0" w:firstRowFirstColumn="0" w:firstRowLastColumn="0" w:lastRowFirstColumn="0" w:lastRowLastColumn="0"/>
        </w:trPr>
        <w:tc>
          <w:tcPr>
            <w:tcW w:w="1668" w:type="dxa"/>
          </w:tcPr>
          <w:p w14:paraId="3F3E247A"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14:paraId="4E0A35ED"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14:paraId="78C398F0"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Example</w:t>
            </w:r>
          </w:p>
        </w:tc>
      </w:tr>
      <w:tr w:rsidR="00E324F8" w:rsidRPr="00774D91" w14:paraId="34648961" w14:textId="77777777" w:rsidTr="00E324F8">
        <w:trPr>
          <w:cnfStyle w:val="000000100000" w:firstRow="0" w:lastRow="0" w:firstColumn="0" w:lastColumn="0" w:oddVBand="0" w:evenVBand="0" w:oddHBand="1" w:evenHBand="0" w:firstRowFirstColumn="0" w:firstRowLastColumn="0" w:lastRowFirstColumn="0" w:lastRowLastColumn="0"/>
        </w:trPr>
        <w:tc>
          <w:tcPr>
            <w:tcW w:w="1668" w:type="dxa"/>
          </w:tcPr>
          <w:p w14:paraId="62D2703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Define</w:t>
            </w:r>
          </w:p>
        </w:tc>
        <w:tc>
          <w:tcPr>
            <w:tcW w:w="3685" w:type="dxa"/>
          </w:tcPr>
          <w:p w14:paraId="3E2785CF"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State what it is and what its limits are; state the definition</w:t>
            </w:r>
          </w:p>
        </w:tc>
        <w:tc>
          <w:tcPr>
            <w:tcW w:w="3969" w:type="dxa"/>
          </w:tcPr>
          <w:p w14:paraId="0D453DE7"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Define information service.</w:t>
            </w:r>
          </w:p>
        </w:tc>
      </w:tr>
      <w:tr w:rsidR="00E324F8" w:rsidRPr="00774D91" w14:paraId="78631FF3" w14:textId="77777777" w:rsidTr="00E324F8">
        <w:tc>
          <w:tcPr>
            <w:tcW w:w="1668" w:type="dxa"/>
          </w:tcPr>
          <w:p w14:paraId="0FF72C8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List</w:t>
            </w:r>
          </w:p>
        </w:tc>
        <w:tc>
          <w:tcPr>
            <w:tcW w:w="3685" w:type="dxa"/>
          </w:tcPr>
          <w:p w14:paraId="1872F14F"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Say one after the other</w:t>
            </w:r>
          </w:p>
        </w:tc>
        <w:tc>
          <w:tcPr>
            <w:tcW w:w="3969" w:type="dxa"/>
          </w:tcPr>
          <w:p w14:paraId="0CA03021"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List the main structural components of a vessel.</w:t>
            </w:r>
          </w:p>
        </w:tc>
      </w:tr>
      <w:tr w:rsidR="00E324F8" w:rsidRPr="00774D91" w14:paraId="55BE514A" w14:textId="77777777" w:rsidTr="00E324F8">
        <w:trPr>
          <w:cnfStyle w:val="000000100000" w:firstRow="0" w:lastRow="0" w:firstColumn="0" w:lastColumn="0" w:oddVBand="0" w:evenVBand="0" w:oddHBand="1" w:evenHBand="0" w:firstRowFirstColumn="0" w:firstRowLastColumn="0" w:lastRowFirstColumn="0" w:lastRowLastColumn="0"/>
        </w:trPr>
        <w:tc>
          <w:tcPr>
            <w:tcW w:w="1668" w:type="dxa"/>
          </w:tcPr>
          <w:p w14:paraId="0DCDB5CD"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Name</w:t>
            </w:r>
          </w:p>
        </w:tc>
        <w:tc>
          <w:tcPr>
            <w:tcW w:w="3685" w:type="dxa"/>
          </w:tcPr>
          <w:p w14:paraId="27C42B27"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Give name of objects or procedures</w:t>
            </w:r>
          </w:p>
        </w:tc>
        <w:tc>
          <w:tcPr>
            <w:tcW w:w="3969" w:type="dxa"/>
          </w:tcPr>
          <w:p w14:paraId="2BB83B0E"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Name the key national and international maritime organisations.</w:t>
            </w:r>
          </w:p>
        </w:tc>
      </w:tr>
      <w:tr w:rsidR="00E324F8" w:rsidRPr="00774D91" w14:paraId="66CDE3BB" w14:textId="77777777" w:rsidTr="00E324F8">
        <w:tc>
          <w:tcPr>
            <w:tcW w:w="1668" w:type="dxa"/>
          </w:tcPr>
          <w:p w14:paraId="01416F7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Recognise</w:t>
            </w:r>
          </w:p>
        </w:tc>
        <w:tc>
          <w:tcPr>
            <w:tcW w:w="3685" w:type="dxa"/>
          </w:tcPr>
          <w:p w14:paraId="465E953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know what it is because you've seen it before</w:t>
            </w:r>
          </w:p>
        </w:tc>
        <w:tc>
          <w:tcPr>
            <w:tcW w:w="3969" w:type="dxa"/>
          </w:tcPr>
          <w:p w14:paraId="358FC038"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Recognise a developing traffic situation.</w:t>
            </w:r>
          </w:p>
        </w:tc>
      </w:tr>
      <w:tr w:rsidR="00E324F8" w:rsidRPr="00774D91" w14:paraId="115CC2D1" w14:textId="77777777" w:rsidTr="00E324F8">
        <w:trPr>
          <w:cnfStyle w:val="000000100000" w:firstRow="0" w:lastRow="0" w:firstColumn="0" w:lastColumn="0" w:oddVBand="0" w:evenVBand="0" w:oddHBand="1" w:evenHBand="0" w:firstRowFirstColumn="0" w:firstRowLastColumn="0" w:lastRowFirstColumn="0" w:lastRowLastColumn="0"/>
        </w:trPr>
        <w:tc>
          <w:tcPr>
            <w:tcW w:w="1668" w:type="dxa"/>
          </w:tcPr>
          <w:p w14:paraId="03A67067"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State</w:t>
            </w:r>
          </w:p>
        </w:tc>
        <w:tc>
          <w:tcPr>
            <w:tcW w:w="3685" w:type="dxa"/>
          </w:tcPr>
          <w:p w14:paraId="2332CF6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Say or write in a formal or definite way</w:t>
            </w:r>
          </w:p>
        </w:tc>
        <w:tc>
          <w:tcPr>
            <w:tcW w:w="3969" w:type="dxa"/>
          </w:tcPr>
          <w:p w14:paraId="6F4A52F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State the navigational hazards to vessels.</w:t>
            </w:r>
          </w:p>
        </w:tc>
      </w:tr>
    </w:tbl>
    <w:p w14:paraId="2EAA88B2" w14:textId="77777777" w:rsidR="00E324F8" w:rsidRPr="00774D91" w:rsidRDefault="00E324F8" w:rsidP="00E324F8">
      <w:pPr>
        <w:rPr>
          <w:b/>
        </w:rPr>
      </w:pPr>
    </w:p>
    <w:p w14:paraId="5F4AD40D" w14:textId="77777777" w:rsidR="00E324F8" w:rsidRDefault="00E324F8" w:rsidP="00A70E47">
      <w:pPr>
        <w:pStyle w:val="BodyText"/>
      </w:pPr>
      <w:r w:rsidRPr="00774D91">
        <w:rPr>
          <w:b/>
        </w:rPr>
        <w:t>Level 2</w:t>
      </w:r>
      <w:r w:rsidRPr="00774D91">
        <w:t>: The ability to understand and to discuss the subject matter intelligently in order to represent and act upon certain objects and events.</w:t>
      </w:r>
    </w:p>
    <w:p w14:paraId="54B5EA30" w14:textId="77777777" w:rsidR="00774D91" w:rsidRPr="00774D91" w:rsidRDefault="00774D91" w:rsidP="00E324F8">
      <w:pPr>
        <w:rPr>
          <w:b/>
        </w:rPr>
      </w:pPr>
    </w:p>
    <w:tbl>
      <w:tblPr>
        <w:tblStyle w:val="LightShading-Accent1"/>
        <w:tblW w:w="9322" w:type="dxa"/>
        <w:tblLayout w:type="fixed"/>
        <w:tblLook w:val="0420" w:firstRow="1" w:lastRow="0" w:firstColumn="0" w:lastColumn="0" w:noHBand="0" w:noVBand="1"/>
      </w:tblPr>
      <w:tblGrid>
        <w:gridCol w:w="1662"/>
        <w:gridCol w:w="14"/>
        <w:gridCol w:w="3654"/>
        <w:gridCol w:w="23"/>
        <w:gridCol w:w="3969"/>
      </w:tblGrid>
      <w:tr w:rsidR="00E324F8" w:rsidRPr="00774D91" w14:paraId="248D3C75" w14:textId="77777777" w:rsidTr="00467DEB">
        <w:trPr>
          <w:cnfStyle w:val="100000000000" w:firstRow="1" w:lastRow="0" w:firstColumn="0" w:lastColumn="0" w:oddVBand="0" w:evenVBand="0" w:oddHBand="0" w:evenHBand="0" w:firstRowFirstColumn="0" w:firstRowLastColumn="0" w:lastRowFirstColumn="0" w:lastRowLastColumn="0"/>
        </w:trPr>
        <w:tc>
          <w:tcPr>
            <w:tcW w:w="1676" w:type="dxa"/>
            <w:gridSpan w:val="2"/>
          </w:tcPr>
          <w:p w14:paraId="61E609C1"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77" w:type="dxa"/>
            <w:gridSpan w:val="2"/>
          </w:tcPr>
          <w:p w14:paraId="5111148B"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14:paraId="174DF3C3" w14:textId="77777777" w:rsidR="00E324F8" w:rsidRPr="00774D91" w:rsidRDefault="00E324F8" w:rsidP="00E324F8">
            <w:pPr>
              <w:rPr>
                <w:rFonts w:ascii="Arial" w:hAnsi="Arial" w:cs="Arial"/>
                <w:sz w:val="22"/>
                <w:szCs w:val="22"/>
                <w:lang w:val="en-GB"/>
              </w:rPr>
            </w:pPr>
            <w:r w:rsidRPr="00774D91">
              <w:rPr>
                <w:noProof/>
                <w:lang w:val="en-US" w:eastAsia="en-US"/>
              </w:rPr>
              <w:drawing>
                <wp:inline distT="0" distB="0" distL="0" distR="0" wp14:anchorId="5828AF83" wp14:editId="2BE222D0">
                  <wp:extent cx="10795" cy="10795"/>
                  <wp:effectExtent l="0" t="0" r="0" b="0"/>
                  <wp:docPr id="34"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774D91">
              <w:rPr>
                <w:rFonts w:ascii="Arial" w:hAnsi="Arial" w:cs="Arial"/>
                <w:sz w:val="22"/>
                <w:szCs w:val="22"/>
                <w:lang w:val="en-GB"/>
              </w:rPr>
              <w:t>Example</w:t>
            </w:r>
          </w:p>
        </w:tc>
      </w:tr>
      <w:tr w:rsidR="00E324F8" w:rsidRPr="00774D91" w14:paraId="1A876DD9" w14:textId="77777777" w:rsidTr="00467DEB">
        <w:trPr>
          <w:cnfStyle w:val="000000100000" w:firstRow="0" w:lastRow="0" w:firstColumn="0" w:lastColumn="0" w:oddVBand="0" w:evenVBand="0" w:oddHBand="1" w:evenHBand="0" w:firstRowFirstColumn="0" w:firstRowLastColumn="0" w:lastRowFirstColumn="0" w:lastRowLastColumn="0"/>
        </w:trPr>
        <w:tc>
          <w:tcPr>
            <w:tcW w:w="1662" w:type="dxa"/>
          </w:tcPr>
          <w:p w14:paraId="59552C5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Characterise</w:t>
            </w:r>
          </w:p>
        </w:tc>
        <w:tc>
          <w:tcPr>
            <w:tcW w:w="3668" w:type="dxa"/>
            <w:gridSpan w:val="2"/>
          </w:tcPr>
          <w:p w14:paraId="33921B2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describe the quality or features in something</w:t>
            </w:r>
          </w:p>
        </w:tc>
        <w:tc>
          <w:tcPr>
            <w:tcW w:w="3992" w:type="dxa"/>
            <w:gridSpan w:val="2"/>
          </w:tcPr>
          <w:p w14:paraId="0727BCE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Characterise the main features of AIS.</w:t>
            </w:r>
          </w:p>
        </w:tc>
      </w:tr>
      <w:tr w:rsidR="00E324F8" w:rsidRPr="00774D91" w14:paraId="5092E5B3" w14:textId="77777777" w:rsidTr="00467DEB">
        <w:tc>
          <w:tcPr>
            <w:tcW w:w="1662" w:type="dxa"/>
          </w:tcPr>
          <w:p w14:paraId="588DD594"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Consider</w:t>
            </w:r>
          </w:p>
        </w:tc>
        <w:tc>
          <w:tcPr>
            <w:tcW w:w="3668" w:type="dxa"/>
            <w:gridSpan w:val="2"/>
          </w:tcPr>
          <w:p w14:paraId="54476E0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think carefully about it</w:t>
            </w:r>
          </w:p>
        </w:tc>
        <w:tc>
          <w:tcPr>
            <w:tcW w:w="3992" w:type="dxa"/>
            <w:gridSpan w:val="2"/>
          </w:tcPr>
          <w:p w14:paraId="5353CAA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Consider the use of a message marker (e.g. ‘warning’).</w:t>
            </w:r>
          </w:p>
        </w:tc>
      </w:tr>
      <w:tr w:rsidR="00E324F8" w:rsidRPr="00774D91" w14:paraId="66273AA7" w14:textId="77777777" w:rsidTr="00467DEB">
        <w:trPr>
          <w:cnfStyle w:val="000000100000" w:firstRow="0" w:lastRow="0" w:firstColumn="0" w:lastColumn="0" w:oddVBand="0" w:evenVBand="0" w:oddHBand="1" w:evenHBand="0" w:firstRowFirstColumn="0" w:firstRowLastColumn="0" w:lastRowFirstColumn="0" w:lastRowLastColumn="0"/>
        </w:trPr>
        <w:tc>
          <w:tcPr>
            <w:tcW w:w="1662" w:type="dxa"/>
          </w:tcPr>
          <w:p w14:paraId="2E82ED3A"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Demonstrate</w:t>
            </w:r>
          </w:p>
        </w:tc>
        <w:tc>
          <w:tcPr>
            <w:tcW w:w="3668" w:type="dxa"/>
            <w:gridSpan w:val="2"/>
          </w:tcPr>
          <w:p w14:paraId="6FD3A4CE"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Describe and explain; logically or mathematically proves the truth of a statement</w:t>
            </w:r>
          </w:p>
        </w:tc>
        <w:tc>
          <w:tcPr>
            <w:tcW w:w="3992" w:type="dxa"/>
            <w:gridSpan w:val="2"/>
          </w:tcPr>
          <w:p w14:paraId="256671C4"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Demonstrate the benefits and use of a CPA-tool.</w:t>
            </w:r>
          </w:p>
        </w:tc>
      </w:tr>
      <w:tr w:rsidR="00E324F8" w:rsidRPr="00774D91" w14:paraId="32F30A98" w14:textId="77777777" w:rsidTr="00467DEB">
        <w:tc>
          <w:tcPr>
            <w:tcW w:w="1662" w:type="dxa"/>
          </w:tcPr>
          <w:p w14:paraId="0A01F954"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Describe</w:t>
            </w:r>
          </w:p>
        </w:tc>
        <w:tc>
          <w:tcPr>
            <w:tcW w:w="3668" w:type="dxa"/>
            <w:gridSpan w:val="2"/>
          </w:tcPr>
          <w:p w14:paraId="08C6CB2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Say what it is like or what happened</w:t>
            </w:r>
          </w:p>
        </w:tc>
        <w:tc>
          <w:tcPr>
            <w:tcW w:w="3992" w:type="dxa"/>
            <w:gridSpan w:val="2"/>
          </w:tcPr>
          <w:p w14:paraId="4D6B92FE"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Describe the main features of your VTS-area.</w:t>
            </w:r>
          </w:p>
        </w:tc>
      </w:tr>
      <w:tr w:rsidR="00E324F8" w:rsidRPr="00774D91" w14:paraId="0781A813" w14:textId="77777777" w:rsidTr="00467DEB">
        <w:trPr>
          <w:cnfStyle w:val="000000100000" w:firstRow="0" w:lastRow="0" w:firstColumn="0" w:lastColumn="0" w:oddVBand="0" w:evenVBand="0" w:oddHBand="1" w:evenHBand="0" w:firstRowFirstColumn="0" w:firstRowLastColumn="0" w:lastRowFirstColumn="0" w:lastRowLastColumn="0"/>
        </w:trPr>
        <w:tc>
          <w:tcPr>
            <w:tcW w:w="1662" w:type="dxa"/>
          </w:tcPr>
          <w:p w14:paraId="30EA2769"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Differentiate</w:t>
            </w:r>
          </w:p>
        </w:tc>
        <w:tc>
          <w:tcPr>
            <w:tcW w:w="3668" w:type="dxa"/>
            <w:gridSpan w:val="2"/>
          </w:tcPr>
          <w:p w14:paraId="21F6B7D8"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Show the differences between things</w:t>
            </w:r>
          </w:p>
        </w:tc>
        <w:tc>
          <w:tcPr>
            <w:tcW w:w="3992" w:type="dxa"/>
            <w:gridSpan w:val="2"/>
          </w:tcPr>
          <w:p w14:paraId="10F7A50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Differentiate between different types of vessels.</w:t>
            </w:r>
          </w:p>
        </w:tc>
      </w:tr>
      <w:tr w:rsidR="00E324F8" w:rsidRPr="00774D91" w14:paraId="64C10E02" w14:textId="77777777" w:rsidTr="00467DEB">
        <w:tc>
          <w:tcPr>
            <w:tcW w:w="1662" w:type="dxa"/>
          </w:tcPr>
          <w:p w14:paraId="1419A7CA"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Explain</w:t>
            </w:r>
          </w:p>
        </w:tc>
        <w:tc>
          <w:tcPr>
            <w:tcW w:w="3668" w:type="dxa"/>
            <w:gridSpan w:val="2"/>
          </w:tcPr>
          <w:p w14:paraId="37469D6A"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Give details about something or describe so that it can be understood</w:t>
            </w:r>
          </w:p>
        </w:tc>
        <w:tc>
          <w:tcPr>
            <w:tcW w:w="3992" w:type="dxa"/>
            <w:gridSpan w:val="2"/>
          </w:tcPr>
          <w:p w14:paraId="2B11CBB8"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 xml:space="preserve">Explain the purpose and function of </w:t>
            </w:r>
            <w:proofErr w:type="gramStart"/>
            <w:r w:rsidRPr="00774D91">
              <w:rPr>
                <w:rFonts w:ascii="Arial" w:hAnsi="Arial" w:cs="Arial"/>
                <w:sz w:val="22"/>
                <w:szCs w:val="22"/>
                <w:lang w:val="en-GB"/>
              </w:rPr>
              <w:t>a RADAR</w:t>
            </w:r>
            <w:proofErr w:type="gramEnd"/>
            <w:r w:rsidRPr="00774D91">
              <w:rPr>
                <w:rFonts w:ascii="Arial" w:hAnsi="Arial" w:cs="Arial"/>
                <w:sz w:val="22"/>
                <w:szCs w:val="22"/>
                <w:lang w:val="en-GB"/>
              </w:rPr>
              <w:t>.</w:t>
            </w:r>
          </w:p>
        </w:tc>
      </w:tr>
      <w:tr w:rsidR="00E324F8" w:rsidRPr="00774D91" w14:paraId="0F2F3B73" w14:textId="77777777" w:rsidTr="00467DEB">
        <w:trPr>
          <w:cnfStyle w:val="000000100000" w:firstRow="0" w:lastRow="0" w:firstColumn="0" w:lastColumn="0" w:oddVBand="0" w:evenVBand="0" w:oddHBand="1" w:evenHBand="0" w:firstRowFirstColumn="0" w:firstRowLastColumn="0" w:lastRowFirstColumn="0" w:lastRowLastColumn="0"/>
        </w:trPr>
        <w:tc>
          <w:tcPr>
            <w:tcW w:w="1662" w:type="dxa"/>
          </w:tcPr>
          <w:p w14:paraId="5D435D7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Take account of</w:t>
            </w:r>
          </w:p>
        </w:tc>
        <w:tc>
          <w:tcPr>
            <w:tcW w:w="3668" w:type="dxa"/>
            <w:gridSpan w:val="2"/>
          </w:tcPr>
          <w:p w14:paraId="7C653F9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Take into consideration before deciding</w:t>
            </w:r>
          </w:p>
        </w:tc>
        <w:tc>
          <w:tcPr>
            <w:tcW w:w="3992" w:type="dxa"/>
            <w:gridSpan w:val="2"/>
          </w:tcPr>
          <w:p w14:paraId="5344BDB9"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Take account of the limitations of a RADAR.</w:t>
            </w:r>
          </w:p>
        </w:tc>
      </w:tr>
    </w:tbl>
    <w:p w14:paraId="22086B11" w14:textId="77777777" w:rsidR="00E324F8" w:rsidRPr="00774D91" w:rsidRDefault="00E324F8" w:rsidP="00E324F8">
      <w:pPr>
        <w:rPr>
          <w:b/>
        </w:rPr>
      </w:pPr>
    </w:p>
    <w:p w14:paraId="38003F2C" w14:textId="77777777" w:rsidR="00E324F8" w:rsidRDefault="00E324F8" w:rsidP="00A70E47">
      <w:pPr>
        <w:pStyle w:val="BodyText"/>
      </w:pPr>
      <w:r w:rsidRPr="00774D91">
        <w:rPr>
          <w:b/>
        </w:rPr>
        <w:t>Level 3</w:t>
      </w:r>
      <w:r w:rsidRPr="00774D91">
        <w:t xml:space="preserve">: A thorough knowledge of the subject and the ability to apply it with accuracy. </w:t>
      </w:r>
      <w:proofErr w:type="gramStart"/>
      <w:r w:rsidRPr="00774D91">
        <w:t>The ability to make use of knowledge to develop plans and activate them.</w:t>
      </w:r>
      <w:proofErr w:type="gramEnd"/>
    </w:p>
    <w:p w14:paraId="7C844636" w14:textId="77777777" w:rsidR="00774D91" w:rsidRPr="00774D91" w:rsidRDefault="00774D91" w:rsidP="00E324F8">
      <w:pPr>
        <w:rPr>
          <w:b/>
        </w:rPr>
      </w:pP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14:paraId="3423B0C5" w14:textId="77777777" w:rsidTr="00774D91">
        <w:trPr>
          <w:cnfStyle w:val="100000000000" w:firstRow="1" w:lastRow="0" w:firstColumn="0" w:lastColumn="0" w:oddVBand="0" w:evenVBand="0" w:oddHBand="0" w:evenHBand="0" w:firstRowFirstColumn="0" w:firstRowLastColumn="0" w:lastRowFirstColumn="0" w:lastRowLastColumn="0"/>
          <w:tblHeader/>
        </w:trPr>
        <w:tc>
          <w:tcPr>
            <w:tcW w:w="1668" w:type="dxa"/>
          </w:tcPr>
          <w:p w14:paraId="79866D8A"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14:paraId="352544F0"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14:paraId="71D28420"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Example</w:t>
            </w:r>
          </w:p>
        </w:tc>
      </w:tr>
      <w:tr w:rsidR="00E324F8" w:rsidRPr="00774D91" w14:paraId="2A81BE04"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584133D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Act</w:t>
            </w:r>
          </w:p>
        </w:tc>
        <w:tc>
          <w:tcPr>
            <w:tcW w:w="3685" w:type="dxa"/>
          </w:tcPr>
          <w:p w14:paraId="586E4A0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Carry out, execute</w:t>
            </w:r>
          </w:p>
        </w:tc>
        <w:tc>
          <w:tcPr>
            <w:tcW w:w="3969" w:type="dxa"/>
          </w:tcPr>
          <w:p w14:paraId="1A1B75C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Take action to avoid a dangerous traffic situation.</w:t>
            </w:r>
          </w:p>
        </w:tc>
      </w:tr>
      <w:tr w:rsidR="00E324F8" w:rsidRPr="00774D91" w14:paraId="3444353C" w14:textId="77777777" w:rsidTr="00467DEB">
        <w:tc>
          <w:tcPr>
            <w:tcW w:w="1668" w:type="dxa"/>
          </w:tcPr>
          <w:p w14:paraId="4E6362D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Apply</w:t>
            </w:r>
          </w:p>
        </w:tc>
        <w:tc>
          <w:tcPr>
            <w:tcW w:w="3685" w:type="dxa"/>
          </w:tcPr>
          <w:p w14:paraId="55D2AAB7"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Use something in a situation or activity</w:t>
            </w:r>
          </w:p>
        </w:tc>
        <w:tc>
          <w:tcPr>
            <w:tcW w:w="3969" w:type="dxa"/>
          </w:tcPr>
          <w:p w14:paraId="0DEC1091"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Apply standard operating procedures.</w:t>
            </w:r>
          </w:p>
        </w:tc>
      </w:tr>
      <w:tr w:rsidR="00E324F8" w:rsidRPr="00774D91" w14:paraId="2CA8A0A1"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37BB1F3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Appreciate</w:t>
            </w:r>
          </w:p>
        </w:tc>
        <w:tc>
          <w:tcPr>
            <w:tcW w:w="3685" w:type="dxa"/>
          </w:tcPr>
          <w:p w14:paraId="20A9EB8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understand a situation and know what is involved in a problem-solving situation, to state a plan without applying it</w:t>
            </w:r>
          </w:p>
        </w:tc>
        <w:tc>
          <w:tcPr>
            <w:tcW w:w="3969" w:type="dxa"/>
          </w:tcPr>
          <w:p w14:paraId="31BCA23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Appreciate the limitations of different vessel types.</w:t>
            </w:r>
          </w:p>
        </w:tc>
      </w:tr>
      <w:tr w:rsidR="00E324F8" w:rsidRPr="00774D91" w14:paraId="62C6F102" w14:textId="77777777" w:rsidTr="00467DEB">
        <w:tc>
          <w:tcPr>
            <w:tcW w:w="1668" w:type="dxa"/>
          </w:tcPr>
          <w:p w14:paraId="5C27093E"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Assist</w:t>
            </w:r>
          </w:p>
        </w:tc>
        <w:tc>
          <w:tcPr>
            <w:tcW w:w="3685" w:type="dxa"/>
          </w:tcPr>
          <w:p w14:paraId="609A77A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Help somebody to do a job by doing part of it</w:t>
            </w:r>
          </w:p>
        </w:tc>
        <w:tc>
          <w:tcPr>
            <w:tcW w:w="3969" w:type="dxa"/>
          </w:tcPr>
          <w:p w14:paraId="20EDEDC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Assist in the on-board decision making process.</w:t>
            </w:r>
          </w:p>
        </w:tc>
      </w:tr>
      <w:tr w:rsidR="00E324F8" w:rsidRPr="00774D91" w14:paraId="3E4F3FD4"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0518C926"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lastRenderedPageBreak/>
              <w:t>Calculate</w:t>
            </w:r>
          </w:p>
        </w:tc>
        <w:tc>
          <w:tcPr>
            <w:tcW w:w="3685" w:type="dxa"/>
          </w:tcPr>
          <w:p w14:paraId="22E96E1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discover from information you already have by arithmetic; to think about a possible cause of action in order to form an opinion or decide what to do</w:t>
            </w:r>
          </w:p>
        </w:tc>
        <w:tc>
          <w:tcPr>
            <w:tcW w:w="3969" w:type="dxa"/>
          </w:tcPr>
          <w:p w14:paraId="7031B73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Calculate under keel clearance.</w:t>
            </w:r>
          </w:p>
        </w:tc>
      </w:tr>
      <w:tr w:rsidR="00E324F8" w:rsidRPr="00774D91" w14:paraId="57833CA8" w14:textId="77777777" w:rsidTr="00467DEB">
        <w:tc>
          <w:tcPr>
            <w:tcW w:w="1668" w:type="dxa"/>
          </w:tcPr>
          <w:p w14:paraId="0150895A"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Check</w:t>
            </w:r>
          </w:p>
        </w:tc>
        <w:tc>
          <w:tcPr>
            <w:tcW w:w="3685" w:type="dxa"/>
          </w:tcPr>
          <w:p w14:paraId="09B1F34D"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Make sure the information is correct (satisfactory)</w:t>
            </w:r>
          </w:p>
        </w:tc>
        <w:tc>
          <w:tcPr>
            <w:tcW w:w="3969" w:type="dxa"/>
          </w:tcPr>
          <w:p w14:paraId="0ACF8DE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Check availability of allied services (e.g. tugs or pilots).</w:t>
            </w:r>
          </w:p>
        </w:tc>
      </w:tr>
      <w:tr w:rsidR="00E324F8" w:rsidRPr="00774D91" w14:paraId="50D14DD7"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60BACC8A"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Choose</w:t>
            </w:r>
          </w:p>
        </w:tc>
        <w:tc>
          <w:tcPr>
            <w:tcW w:w="3685" w:type="dxa"/>
          </w:tcPr>
          <w:p w14:paraId="7945A1A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Select out of number, decide to do one thing rather than another</w:t>
            </w:r>
          </w:p>
        </w:tc>
        <w:tc>
          <w:tcPr>
            <w:tcW w:w="3969" w:type="dxa"/>
          </w:tcPr>
          <w:p w14:paraId="7F573D2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Choose appropriate lock sequencing.</w:t>
            </w:r>
          </w:p>
        </w:tc>
      </w:tr>
      <w:tr w:rsidR="00E324F8" w:rsidRPr="00774D91" w14:paraId="57A13E58" w14:textId="77777777" w:rsidTr="00467DEB">
        <w:tc>
          <w:tcPr>
            <w:tcW w:w="1668" w:type="dxa"/>
          </w:tcPr>
          <w:p w14:paraId="08A42121"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Collect</w:t>
            </w:r>
          </w:p>
        </w:tc>
        <w:tc>
          <w:tcPr>
            <w:tcW w:w="3685" w:type="dxa"/>
          </w:tcPr>
          <w:p w14:paraId="1B97914F"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Assemble, accumulate, bring or come together</w:t>
            </w:r>
          </w:p>
        </w:tc>
        <w:tc>
          <w:tcPr>
            <w:tcW w:w="3969" w:type="dxa"/>
          </w:tcPr>
          <w:p w14:paraId="20AE3E8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Collect examples of different error types, their causes and consequences in a VTS.</w:t>
            </w:r>
          </w:p>
        </w:tc>
      </w:tr>
      <w:tr w:rsidR="00E324F8" w:rsidRPr="00774D91" w14:paraId="33E5B292"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5FE1A17D"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Decode</w:t>
            </w:r>
          </w:p>
        </w:tc>
        <w:tc>
          <w:tcPr>
            <w:tcW w:w="3685" w:type="dxa"/>
          </w:tcPr>
          <w:p w14:paraId="6DFD2B59"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Turn into ordinary writing, decipher</w:t>
            </w:r>
          </w:p>
        </w:tc>
        <w:tc>
          <w:tcPr>
            <w:tcW w:w="3969" w:type="dxa"/>
          </w:tcPr>
          <w:p w14:paraId="2474E79A"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Decode and interpret the content of weather charts.</w:t>
            </w:r>
          </w:p>
        </w:tc>
      </w:tr>
      <w:tr w:rsidR="00E324F8" w:rsidRPr="00774D91" w14:paraId="1A661B9C" w14:textId="77777777" w:rsidTr="00467DEB">
        <w:tc>
          <w:tcPr>
            <w:tcW w:w="1668" w:type="dxa"/>
          </w:tcPr>
          <w:p w14:paraId="0E006AA7"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Estimate</w:t>
            </w:r>
          </w:p>
        </w:tc>
        <w:tc>
          <w:tcPr>
            <w:tcW w:w="3685" w:type="dxa"/>
          </w:tcPr>
          <w:p w14:paraId="41083374"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Form an approximate judgement of a number, form an opinion</w:t>
            </w:r>
          </w:p>
        </w:tc>
        <w:tc>
          <w:tcPr>
            <w:tcW w:w="3969" w:type="dxa"/>
          </w:tcPr>
          <w:p w14:paraId="72AAB81D"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Estimate distance and direction between two points.</w:t>
            </w:r>
          </w:p>
        </w:tc>
      </w:tr>
      <w:tr w:rsidR="00E324F8" w:rsidRPr="00774D91" w14:paraId="2F9D3625"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5A3DF8E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Execute</w:t>
            </w:r>
          </w:p>
        </w:tc>
        <w:tc>
          <w:tcPr>
            <w:tcW w:w="3685" w:type="dxa"/>
          </w:tcPr>
          <w:p w14:paraId="168194FA"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Perform action</w:t>
            </w:r>
          </w:p>
        </w:tc>
        <w:tc>
          <w:tcPr>
            <w:tcW w:w="3969" w:type="dxa"/>
          </w:tcPr>
          <w:p w14:paraId="043CE80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Execute a VTS sailing plan.</w:t>
            </w:r>
          </w:p>
        </w:tc>
      </w:tr>
      <w:tr w:rsidR="00E324F8" w:rsidRPr="00774D91" w14:paraId="0ADE6D3A" w14:textId="77777777" w:rsidTr="00467DEB">
        <w:tc>
          <w:tcPr>
            <w:tcW w:w="1668" w:type="dxa"/>
          </w:tcPr>
          <w:p w14:paraId="3D3303B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Extract</w:t>
            </w:r>
          </w:p>
        </w:tc>
        <w:tc>
          <w:tcPr>
            <w:tcW w:w="3685" w:type="dxa"/>
          </w:tcPr>
          <w:p w14:paraId="6922F20D"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Copy out, make extracts from, find, deduce</w:t>
            </w:r>
          </w:p>
        </w:tc>
        <w:tc>
          <w:tcPr>
            <w:tcW w:w="3969" w:type="dxa"/>
          </w:tcPr>
          <w:p w14:paraId="7CACC3BF"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Extract pertinent data from relevant sources to calculate ETA.</w:t>
            </w:r>
          </w:p>
        </w:tc>
      </w:tr>
      <w:tr w:rsidR="00E324F8" w:rsidRPr="00774D91" w14:paraId="12195842"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121100D9"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Identify</w:t>
            </w:r>
          </w:p>
        </w:tc>
        <w:tc>
          <w:tcPr>
            <w:tcW w:w="3685" w:type="dxa"/>
          </w:tcPr>
          <w:p w14:paraId="315A2FD8"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Establish the identity or recognise/distinguish</w:t>
            </w:r>
          </w:p>
        </w:tc>
        <w:tc>
          <w:tcPr>
            <w:tcW w:w="3969" w:type="dxa"/>
          </w:tcPr>
          <w:p w14:paraId="6BEA2EF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Identify the potential traffic conflicts</w:t>
            </w:r>
          </w:p>
        </w:tc>
      </w:tr>
      <w:tr w:rsidR="00E324F8" w:rsidRPr="00774D91" w14:paraId="2C4AA640" w14:textId="77777777" w:rsidTr="00467DEB">
        <w:tc>
          <w:tcPr>
            <w:tcW w:w="1668" w:type="dxa"/>
          </w:tcPr>
          <w:p w14:paraId="715BA63A"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Inform</w:t>
            </w:r>
          </w:p>
        </w:tc>
        <w:tc>
          <w:tcPr>
            <w:tcW w:w="3685" w:type="dxa"/>
          </w:tcPr>
          <w:p w14:paraId="6404FF7F"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Pass on information</w:t>
            </w:r>
          </w:p>
        </w:tc>
        <w:tc>
          <w:tcPr>
            <w:tcW w:w="3969" w:type="dxa"/>
          </w:tcPr>
          <w:p w14:paraId="2ECA91DD"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Inform supervisor of an emergency situation.</w:t>
            </w:r>
          </w:p>
        </w:tc>
      </w:tr>
      <w:tr w:rsidR="00E324F8" w:rsidRPr="00774D91" w14:paraId="69219C5B"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46D8AC5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Initiate</w:t>
            </w:r>
          </w:p>
        </w:tc>
        <w:tc>
          <w:tcPr>
            <w:tcW w:w="3685" w:type="dxa"/>
          </w:tcPr>
          <w:p w14:paraId="0159075D"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Begin, set going, originate</w:t>
            </w:r>
          </w:p>
        </w:tc>
        <w:tc>
          <w:tcPr>
            <w:tcW w:w="3969" w:type="dxa"/>
          </w:tcPr>
          <w:p w14:paraId="4F7C2844"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Initiate search and rescue operations.</w:t>
            </w:r>
          </w:p>
        </w:tc>
      </w:tr>
      <w:tr w:rsidR="00E324F8" w:rsidRPr="00774D91" w14:paraId="727D038A" w14:textId="77777777" w:rsidTr="00467DEB">
        <w:tc>
          <w:tcPr>
            <w:tcW w:w="1668" w:type="dxa"/>
          </w:tcPr>
          <w:p w14:paraId="49784AB1"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Issue</w:t>
            </w:r>
          </w:p>
        </w:tc>
        <w:tc>
          <w:tcPr>
            <w:tcW w:w="3685" w:type="dxa"/>
          </w:tcPr>
          <w:p w14:paraId="26D636E7"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Send forth, publish</w:t>
            </w:r>
          </w:p>
        </w:tc>
        <w:tc>
          <w:tcPr>
            <w:tcW w:w="3969" w:type="dxa"/>
          </w:tcPr>
          <w:p w14:paraId="03050427"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Issue new standard operating procedures.</w:t>
            </w:r>
          </w:p>
        </w:tc>
      </w:tr>
      <w:tr w:rsidR="00E324F8" w:rsidRPr="00774D91" w14:paraId="27BF8CEB"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40FDA7E4"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Maintain</w:t>
            </w:r>
          </w:p>
        </w:tc>
        <w:tc>
          <w:tcPr>
            <w:tcW w:w="3685" w:type="dxa"/>
          </w:tcPr>
          <w:p w14:paraId="5E1EAFD1"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Carry on, keep up, refresh</w:t>
            </w:r>
          </w:p>
        </w:tc>
        <w:tc>
          <w:tcPr>
            <w:tcW w:w="3969" w:type="dxa"/>
          </w:tcPr>
          <w:p w14:paraId="5A4BC488"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Maintain a good situational awareness.</w:t>
            </w:r>
          </w:p>
        </w:tc>
      </w:tr>
      <w:tr w:rsidR="00E324F8" w:rsidRPr="00774D91" w14:paraId="49908020" w14:textId="77777777" w:rsidTr="00467DEB">
        <w:tc>
          <w:tcPr>
            <w:tcW w:w="1668" w:type="dxa"/>
          </w:tcPr>
          <w:p w14:paraId="7A8DE258"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Monitor</w:t>
            </w:r>
          </w:p>
        </w:tc>
        <w:tc>
          <w:tcPr>
            <w:tcW w:w="3685" w:type="dxa"/>
          </w:tcPr>
          <w:p w14:paraId="3031350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Keep under observation</w:t>
            </w:r>
          </w:p>
        </w:tc>
        <w:tc>
          <w:tcPr>
            <w:tcW w:w="3969" w:type="dxa"/>
          </w:tcPr>
          <w:p w14:paraId="6ACCB033"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Monitor the traffic image.</w:t>
            </w:r>
          </w:p>
        </w:tc>
      </w:tr>
      <w:tr w:rsidR="00E324F8" w:rsidRPr="00774D91" w14:paraId="394D9DF8"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47901F2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Obtain</w:t>
            </w:r>
          </w:p>
        </w:tc>
        <w:tc>
          <w:tcPr>
            <w:tcW w:w="3685" w:type="dxa"/>
          </w:tcPr>
          <w:p w14:paraId="7F08A2C3"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Acquire easily, without research</w:t>
            </w:r>
          </w:p>
        </w:tc>
        <w:tc>
          <w:tcPr>
            <w:tcW w:w="3969" w:type="dxa"/>
          </w:tcPr>
          <w:p w14:paraId="0959137F"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Obtain information during a handover process.</w:t>
            </w:r>
          </w:p>
        </w:tc>
      </w:tr>
      <w:tr w:rsidR="00E324F8" w:rsidRPr="00774D91" w14:paraId="6451F2DD" w14:textId="77777777" w:rsidTr="00467DEB">
        <w:tc>
          <w:tcPr>
            <w:tcW w:w="1668" w:type="dxa"/>
          </w:tcPr>
          <w:p w14:paraId="71B1FAB9"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Operate</w:t>
            </w:r>
          </w:p>
        </w:tc>
        <w:tc>
          <w:tcPr>
            <w:tcW w:w="3685" w:type="dxa"/>
          </w:tcPr>
          <w:p w14:paraId="53EC7DE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Conduct work on equipment</w:t>
            </w:r>
          </w:p>
        </w:tc>
        <w:tc>
          <w:tcPr>
            <w:tcW w:w="3969" w:type="dxa"/>
          </w:tcPr>
          <w:p w14:paraId="32A7A42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Operate the various items of equipment in the VTS centre.</w:t>
            </w:r>
          </w:p>
        </w:tc>
      </w:tr>
      <w:tr w:rsidR="00E324F8" w:rsidRPr="00774D91" w14:paraId="668E1C9A"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36DF020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Perform</w:t>
            </w:r>
          </w:p>
        </w:tc>
        <w:tc>
          <w:tcPr>
            <w:tcW w:w="3685" w:type="dxa"/>
          </w:tcPr>
          <w:p w14:paraId="245E403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Carry into effect, go through, execute</w:t>
            </w:r>
          </w:p>
        </w:tc>
        <w:tc>
          <w:tcPr>
            <w:tcW w:w="3969" w:type="dxa"/>
          </w:tcPr>
          <w:p w14:paraId="4ED1ED6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Perform communication according to standard operating procedures.</w:t>
            </w:r>
          </w:p>
        </w:tc>
      </w:tr>
      <w:tr w:rsidR="00E324F8" w:rsidRPr="00774D91" w14:paraId="3A165B46" w14:textId="77777777" w:rsidTr="00467DEB">
        <w:tc>
          <w:tcPr>
            <w:tcW w:w="1668" w:type="dxa"/>
          </w:tcPr>
          <w:p w14:paraId="74EC2E03"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Relay</w:t>
            </w:r>
          </w:p>
        </w:tc>
        <w:tc>
          <w:tcPr>
            <w:tcW w:w="3685" w:type="dxa"/>
          </w:tcPr>
          <w:p w14:paraId="23AE22C7"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Arrange in, provide with, replace by ...</w:t>
            </w:r>
          </w:p>
        </w:tc>
        <w:tc>
          <w:tcPr>
            <w:tcW w:w="3969" w:type="dxa"/>
          </w:tcPr>
          <w:p w14:paraId="6A78DF2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Relay a distress message.</w:t>
            </w:r>
          </w:p>
        </w:tc>
      </w:tr>
      <w:tr w:rsidR="00E324F8" w:rsidRPr="00774D91" w14:paraId="0D4BB323"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06B8606E"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Respond</w:t>
            </w:r>
          </w:p>
        </w:tc>
        <w:tc>
          <w:tcPr>
            <w:tcW w:w="3685" w:type="dxa"/>
          </w:tcPr>
          <w:p w14:paraId="6A5800D3"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Make answer, perform answering or corresponding action</w:t>
            </w:r>
          </w:p>
        </w:tc>
        <w:tc>
          <w:tcPr>
            <w:tcW w:w="3969" w:type="dxa"/>
          </w:tcPr>
          <w:p w14:paraId="4D248694"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Respond to distress and urgency messages and signals.</w:t>
            </w:r>
          </w:p>
        </w:tc>
      </w:tr>
      <w:tr w:rsidR="00E324F8" w:rsidRPr="00774D91" w14:paraId="1F592C24" w14:textId="77777777" w:rsidTr="00467DEB">
        <w:tc>
          <w:tcPr>
            <w:tcW w:w="1668" w:type="dxa"/>
          </w:tcPr>
          <w:p w14:paraId="2C23F14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Transfer</w:t>
            </w:r>
          </w:p>
        </w:tc>
        <w:tc>
          <w:tcPr>
            <w:tcW w:w="3685" w:type="dxa"/>
          </w:tcPr>
          <w:p w14:paraId="79EAEC2E"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Hand over, pass on</w:t>
            </w:r>
          </w:p>
        </w:tc>
        <w:tc>
          <w:tcPr>
            <w:tcW w:w="3969" w:type="dxa"/>
          </w:tcPr>
          <w:p w14:paraId="447388F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Transfer information to an adjacent VTS.</w:t>
            </w:r>
          </w:p>
        </w:tc>
      </w:tr>
      <w:tr w:rsidR="00E324F8" w:rsidRPr="00774D91" w14:paraId="766CFAF1"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3AFF2976"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Update</w:t>
            </w:r>
          </w:p>
        </w:tc>
        <w:tc>
          <w:tcPr>
            <w:tcW w:w="3685" w:type="dxa"/>
          </w:tcPr>
          <w:p w14:paraId="69E6592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Refresh, make up-to-date</w:t>
            </w:r>
          </w:p>
        </w:tc>
        <w:tc>
          <w:tcPr>
            <w:tcW w:w="3969" w:type="dxa"/>
          </w:tcPr>
          <w:p w14:paraId="44F7EDD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Update the operational procedures.</w:t>
            </w:r>
          </w:p>
        </w:tc>
      </w:tr>
      <w:tr w:rsidR="00E324F8" w:rsidRPr="00774D91" w14:paraId="17D6F862" w14:textId="77777777" w:rsidTr="00467DEB">
        <w:tc>
          <w:tcPr>
            <w:tcW w:w="1668" w:type="dxa"/>
          </w:tcPr>
          <w:p w14:paraId="4DE3F094"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Use</w:t>
            </w:r>
          </w:p>
        </w:tc>
        <w:tc>
          <w:tcPr>
            <w:tcW w:w="3685" w:type="dxa"/>
          </w:tcPr>
          <w:p w14:paraId="3C912F83"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Employ for a purpose, handle as instrument, put into operation</w:t>
            </w:r>
          </w:p>
        </w:tc>
        <w:tc>
          <w:tcPr>
            <w:tcW w:w="3969" w:type="dxa"/>
          </w:tcPr>
          <w:p w14:paraId="28D894F3"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Use SMCP.</w:t>
            </w:r>
          </w:p>
        </w:tc>
      </w:tr>
    </w:tbl>
    <w:p w14:paraId="2D0393BB" w14:textId="77777777" w:rsidR="00E324F8" w:rsidRPr="00774D91" w:rsidRDefault="00E324F8" w:rsidP="00E324F8">
      <w:pPr>
        <w:rPr>
          <w:b/>
        </w:rPr>
      </w:pPr>
    </w:p>
    <w:p w14:paraId="7D473563" w14:textId="77777777" w:rsidR="00E324F8" w:rsidRDefault="00E324F8" w:rsidP="00A70E47">
      <w:pPr>
        <w:pStyle w:val="BodyText"/>
      </w:pPr>
      <w:r w:rsidRPr="00774D91">
        <w:rPr>
          <w:b/>
        </w:rPr>
        <w:t>Level 4</w:t>
      </w:r>
      <w:r w:rsidRPr="00774D91">
        <w:t>: Ability to establish a line of action within a unit of known applications following the correct chronology and the adequate methods to resolve a problem situation. This involves the integration of known applications in a more unfamiliar situation.</w:t>
      </w:r>
    </w:p>
    <w:p w14:paraId="2FD8099B" w14:textId="77777777" w:rsidR="00774D91" w:rsidRPr="00774D91" w:rsidRDefault="00774D91" w:rsidP="00E324F8">
      <w:pPr>
        <w:rPr>
          <w:b/>
        </w:rPr>
      </w:pP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14:paraId="7AD1E06B" w14:textId="77777777" w:rsidTr="00774D91">
        <w:trPr>
          <w:cnfStyle w:val="100000000000" w:firstRow="1" w:lastRow="0" w:firstColumn="0" w:lastColumn="0" w:oddVBand="0" w:evenVBand="0" w:oddHBand="0" w:evenHBand="0" w:firstRowFirstColumn="0" w:firstRowLastColumn="0" w:lastRowFirstColumn="0" w:lastRowLastColumn="0"/>
          <w:tblHeader/>
        </w:trPr>
        <w:tc>
          <w:tcPr>
            <w:tcW w:w="1668" w:type="dxa"/>
          </w:tcPr>
          <w:p w14:paraId="0DF555DB"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14:paraId="17EB5E2B"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14:paraId="3B886685" w14:textId="77777777" w:rsidR="00E324F8" w:rsidRPr="00774D91" w:rsidRDefault="00E324F8" w:rsidP="00E324F8">
            <w:pPr>
              <w:rPr>
                <w:rFonts w:ascii="Arial" w:hAnsi="Arial" w:cs="Arial"/>
                <w:sz w:val="22"/>
                <w:szCs w:val="22"/>
                <w:lang w:val="en-GB"/>
              </w:rPr>
            </w:pPr>
            <w:r w:rsidRPr="00774D91">
              <w:rPr>
                <w:noProof/>
                <w:lang w:val="en-US" w:eastAsia="en-US"/>
              </w:rPr>
              <w:drawing>
                <wp:inline distT="0" distB="0" distL="0" distR="0" wp14:anchorId="1D5E4075" wp14:editId="43DB9980">
                  <wp:extent cx="10795" cy="10795"/>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774D91">
              <w:rPr>
                <w:rFonts w:ascii="Arial" w:hAnsi="Arial" w:cs="Arial"/>
                <w:sz w:val="22"/>
                <w:szCs w:val="22"/>
                <w:lang w:val="en-GB"/>
              </w:rPr>
              <w:t>Example</w:t>
            </w:r>
          </w:p>
        </w:tc>
      </w:tr>
      <w:tr w:rsidR="00E324F8" w:rsidRPr="00774D91" w14:paraId="6627E8CC"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609B5C7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Allocate</w:t>
            </w:r>
          </w:p>
        </w:tc>
        <w:tc>
          <w:tcPr>
            <w:tcW w:w="3685" w:type="dxa"/>
          </w:tcPr>
          <w:p w14:paraId="4337E56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Assign, devote</w:t>
            </w:r>
          </w:p>
        </w:tc>
        <w:tc>
          <w:tcPr>
            <w:tcW w:w="3969" w:type="dxa"/>
          </w:tcPr>
          <w:p w14:paraId="52677608"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Allocate a new lock sequence.</w:t>
            </w:r>
          </w:p>
        </w:tc>
      </w:tr>
      <w:tr w:rsidR="00E324F8" w:rsidRPr="00774D91" w14:paraId="0967EE0B" w14:textId="77777777" w:rsidTr="00467DEB">
        <w:tc>
          <w:tcPr>
            <w:tcW w:w="1668" w:type="dxa"/>
          </w:tcPr>
          <w:p w14:paraId="241AB66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Analyse</w:t>
            </w:r>
          </w:p>
        </w:tc>
        <w:tc>
          <w:tcPr>
            <w:tcW w:w="3685" w:type="dxa"/>
          </w:tcPr>
          <w:p w14:paraId="2FD51EAF"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Examine minutely the constitution of</w:t>
            </w:r>
          </w:p>
        </w:tc>
        <w:tc>
          <w:tcPr>
            <w:tcW w:w="3969" w:type="dxa"/>
          </w:tcPr>
          <w:p w14:paraId="1E06E41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Analyse and consider the information provided by the radar equipment.</w:t>
            </w:r>
          </w:p>
        </w:tc>
      </w:tr>
      <w:tr w:rsidR="00E324F8" w:rsidRPr="00774D91" w14:paraId="1F3117AD" w14:textId="77777777" w:rsidTr="00774D91">
        <w:trPr>
          <w:cnfStyle w:val="000000100000" w:firstRow="0" w:lastRow="0" w:firstColumn="0" w:lastColumn="0" w:oddVBand="0" w:evenVBand="0" w:oddHBand="1" w:evenHBand="0" w:firstRowFirstColumn="0" w:firstRowLastColumn="0" w:lastRowFirstColumn="0" w:lastRowLastColumn="0"/>
          <w:cantSplit/>
        </w:trPr>
        <w:tc>
          <w:tcPr>
            <w:tcW w:w="1668" w:type="dxa"/>
          </w:tcPr>
          <w:p w14:paraId="7323C04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Assign</w:t>
            </w:r>
          </w:p>
        </w:tc>
        <w:tc>
          <w:tcPr>
            <w:tcW w:w="3685" w:type="dxa"/>
          </w:tcPr>
          <w:p w14:paraId="3D93A0E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Allot as a share, make over</w:t>
            </w:r>
          </w:p>
        </w:tc>
        <w:tc>
          <w:tcPr>
            <w:tcW w:w="3969" w:type="dxa"/>
          </w:tcPr>
          <w:p w14:paraId="638FD02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Assign an alternative berth.</w:t>
            </w:r>
          </w:p>
        </w:tc>
      </w:tr>
      <w:tr w:rsidR="00E324F8" w:rsidRPr="00774D91" w14:paraId="395EACD9" w14:textId="77777777" w:rsidTr="00774D91">
        <w:trPr>
          <w:cantSplit/>
        </w:trPr>
        <w:tc>
          <w:tcPr>
            <w:tcW w:w="1668" w:type="dxa"/>
          </w:tcPr>
          <w:p w14:paraId="39660178"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lastRenderedPageBreak/>
              <w:t>Coordinate</w:t>
            </w:r>
          </w:p>
        </w:tc>
        <w:tc>
          <w:tcPr>
            <w:tcW w:w="3685" w:type="dxa"/>
          </w:tcPr>
          <w:p w14:paraId="19532639"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Bring part into proper relation</w:t>
            </w:r>
          </w:p>
        </w:tc>
        <w:tc>
          <w:tcPr>
            <w:tcW w:w="3969" w:type="dxa"/>
          </w:tcPr>
          <w:p w14:paraId="25EE1314"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Coordinate berthing resources.</w:t>
            </w:r>
          </w:p>
        </w:tc>
      </w:tr>
      <w:tr w:rsidR="00E324F8" w:rsidRPr="00774D91" w14:paraId="0761D9A0"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0019DEB9"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Delegate</w:t>
            </w:r>
          </w:p>
        </w:tc>
        <w:tc>
          <w:tcPr>
            <w:tcW w:w="3685" w:type="dxa"/>
          </w:tcPr>
          <w:p w14:paraId="7B82032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Commit authority to somebody</w:t>
            </w:r>
          </w:p>
        </w:tc>
        <w:tc>
          <w:tcPr>
            <w:tcW w:w="3969" w:type="dxa"/>
          </w:tcPr>
          <w:p w14:paraId="45C0900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Delegate a task to a guard vessel.</w:t>
            </w:r>
          </w:p>
        </w:tc>
      </w:tr>
      <w:tr w:rsidR="00E324F8" w:rsidRPr="00774D91" w14:paraId="4AD29FE3" w14:textId="77777777" w:rsidTr="00774D91">
        <w:trPr>
          <w:cantSplit/>
        </w:trPr>
        <w:tc>
          <w:tcPr>
            <w:tcW w:w="1668" w:type="dxa"/>
          </w:tcPr>
          <w:p w14:paraId="4FE67F61"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Ensure</w:t>
            </w:r>
          </w:p>
        </w:tc>
        <w:tc>
          <w:tcPr>
            <w:tcW w:w="3685" w:type="dxa"/>
          </w:tcPr>
          <w:p w14:paraId="58B1852D"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Make safe, make certain</w:t>
            </w:r>
          </w:p>
        </w:tc>
        <w:tc>
          <w:tcPr>
            <w:tcW w:w="3969" w:type="dxa"/>
          </w:tcPr>
          <w:p w14:paraId="2D4F007E"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Ensure the agreed course of action is carried out.</w:t>
            </w:r>
          </w:p>
        </w:tc>
      </w:tr>
      <w:tr w:rsidR="00E324F8" w:rsidRPr="00774D91" w14:paraId="65845E58"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0D4CB79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Integrate</w:t>
            </w:r>
          </w:p>
        </w:tc>
        <w:tc>
          <w:tcPr>
            <w:tcW w:w="3685" w:type="dxa"/>
          </w:tcPr>
          <w:p w14:paraId="532AB899"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Combine into a whole, complete by addition of parts</w:t>
            </w:r>
          </w:p>
        </w:tc>
        <w:tc>
          <w:tcPr>
            <w:tcW w:w="3969" w:type="dxa"/>
          </w:tcPr>
          <w:p w14:paraId="28F8A2A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Integrate current conditions into the management of traffic.</w:t>
            </w:r>
          </w:p>
        </w:tc>
      </w:tr>
      <w:tr w:rsidR="00E324F8" w:rsidRPr="00774D91" w14:paraId="513018F7" w14:textId="77777777" w:rsidTr="00774D91">
        <w:trPr>
          <w:cantSplit/>
        </w:trPr>
        <w:tc>
          <w:tcPr>
            <w:tcW w:w="1668" w:type="dxa"/>
          </w:tcPr>
          <w:p w14:paraId="22243DF9"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Manage</w:t>
            </w:r>
          </w:p>
        </w:tc>
        <w:tc>
          <w:tcPr>
            <w:tcW w:w="3685" w:type="dxa"/>
          </w:tcPr>
          <w:p w14:paraId="636A316D"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Handle, conduct</w:t>
            </w:r>
          </w:p>
        </w:tc>
        <w:tc>
          <w:tcPr>
            <w:tcW w:w="3969" w:type="dxa"/>
          </w:tcPr>
          <w:p w14:paraId="7BF716B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Manage traffic for deep water routes in the VTS area.</w:t>
            </w:r>
          </w:p>
        </w:tc>
      </w:tr>
      <w:tr w:rsidR="00E324F8" w:rsidRPr="00774D91" w14:paraId="4E07F50E"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3D3AA08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Organise</w:t>
            </w:r>
          </w:p>
        </w:tc>
        <w:tc>
          <w:tcPr>
            <w:tcW w:w="3685" w:type="dxa"/>
          </w:tcPr>
          <w:p w14:paraId="0D2C80D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Give orderly structure to, frame and put into working order</w:t>
            </w:r>
          </w:p>
        </w:tc>
        <w:tc>
          <w:tcPr>
            <w:tcW w:w="3969" w:type="dxa"/>
          </w:tcPr>
          <w:p w14:paraId="7F572A8A"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Organise priority of vessel movement in a narrow channel.</w:t>
            </w:r>
          </w:p>
        </w:tc>
      </w:tr>
      <w:tr w:rsidR="00E324F8" w:rsidRPr="00774D91" w14:paraId="746FBF8F" w14:textId="77777777" w:rsidTr="00467DEB">
        <w:tc>
          <w:tcPr>
            <w:tcW w:w="1668" w:type="dxa"/>
          </w:tcPr>
          <w:p w14:paraId="2250FCE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Predict</w:t>
            </w:r>
          </w:p>
        </w:tc>
        <w:tc>
          <w:tcPr>
            <w:tcW w:w="3685" w:type="dxa"/>
          </w:tcPr>
          <w:p w14:paraId="18038D41"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Forecast</w:t>
            </w:r>
          </w:p>
        </w:tc>
        <w:tc>
          <w:tcPr>
            <w:tcW w:w="3969" w:type="dxa"/>
          </w:tcPr>
          <w:p w14:paraId="5B4EADD6"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Predict future positions of vessels in the waterways.</w:t>
            </w:r>
          </w:p>
        </w:tc>
      </w:tr>
      <w:tr w:rsidR="00E324F8" w:rsidRPr="00774D91" w14:paraId="2EFCAB75"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7E14C276"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Provide</w:t>
            </w:r>
          </w:p>
        </w:tc>
        <w:tc>
          <w:tcPr>
            <w:tcW w:w="3685" w:type="dxa"/>
          </w:tcPr>
          <w:p w14:paraId="7D75304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Supply, furnish</w:t>
            </w:r>
          </w:p>
        </w:tc>
        <w:tc>
          <w:tcPr>
            <w:tcW w:w="3969" w:type="dxa"/>
          </w:tcPr>
          <w:p w14:paraId="13C95CE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Provide information on requirement for new VTS equipment.</w:t>
            </w:r>
          </w:p>
        </w:tc>
      </w:tr>
    </w:tbl>
    <w:p w14:paraId="2E4A762E" w14:textId="77777777" w:rsidR="00E324F8" w:rsidRPr="00774D91" w:rsidRDefault="00E324F8" w:rsidP="00E324F8">
      <w:pPr>
        <w:rPr>
          <w:b/>
        </w:rPr>
      </w:pPr>
    </w:p>
    <w:p w14:paraId="79A491E8" w14:textId="77777777" w:rsidR="00E324F8" w:rsidRDefault="00E324F8" w:rsidP="00A70E47">
      <w:pPr>
        <w:pStyle w:val="BodyText"/>
      </w:pPr>
      <w:r w:rsidRPr="00774D91">
        <w:rPr>
          <w:b/>
        </w:rPr>
        <w:t>Level 5</w:t>
      </w:r>
      <w:r w:rsidRPr="00774D91">
        <w:t>: Ability to evaluate decisions in order to re-establish new procedures or changes in task</w:t>
      </w:r>
      <w:r w:rsidR="00774D91">
        <w:t xml:space="preserve"> </w:t>
      </w:r>
      <w:r w:rsidRPr="00774D91">
        <w:t>design and/or the manpower in the organisation. It is the ability to manage errors and modify working procedures.</w:t>
      </w:r>
    </w:p>
    <w:p w14:paraId="397E7142" w14:textId="77777777" w:rsidR="00774D91" w:rsidRPr="00774D91" w:rsidRDefault="00774D91" w:rsidP="00E324F8">
      <w:pPr>
        <w:rPr>
          <w:b/>
        </w:rPr>
      </w:pP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14:paraId="69D552D3" w14:textId="77777777" w:rsidTr="00467DEB">
        <w:trPr>
          <w:cnfStyle w:val="100000000000" w:firstRow="1" w:lastRow="0" w:firstColumn="0" w:lastColumn="0" w:oddVBand="0" w:evenVBand="0" w:oddHBand="0" w:evenHBand="0" w:firstRowFirstColumn="0" w:firstRowLastColumn="0" w:lastRowFirstColumn="0" w:lastRowLastColumn="0"/>
        </w:trPr>
        <w:tc>
          <w:tcPr>
            <w:tcW w:w="1668" w:type="dxa"/>
          </w:tcPr>
          <w:p w14:paraId="42CBD41B"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14:paraId="2094F590"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14:paraId="0D9D626B"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Example</w:t>
            </w:r>
          </w:p>
        </w:tc>
      </w:tr>
      <w:tr w:rsidR="00E324F8" w:rsidRPr="00774D91" w14:paraId="75561203"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37D74C1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Balance</w:t>
            </w:r>
          </w:p>
        </w:tc>
        <w:tc>
          <w:tcPr>
            <w:tcW w:w="3685" w:type="dxa"/>
          </w:tcPr>
          <w:p w14:paraId="598E9CE4"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Weigh (a question, two arguments, etc., against each other)</w:t>
            </w:r>
          </w:p>
        </w:tc>
        <w:tc>
          <w:tcPr>
            <w:tcW w:w="3969" w:type="dxa"/>
          </w:tcPr>
          <w:p w14:paraId="4F25B9CF"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Balance demands from different stakeholders.</w:t>
            </w:r>
          </w:p>
        </w:tc>
      </w:tr>
      <w:tr w:rsidR="00E324F8" w:rsidRPr="00774D91" w14:paraId="3F3A7AC9" w14:textId="77777777" w:rsidTr="00467DEB">
        <w:tc>
          <w:tcPr>
            <w:tcW w:w="1668" w:type="dxa"/>
          </w:tcPr>
          <w:p w14:paraId="01FDF8CD"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Evaluate</w:t>
            </w:r>
          </w:p>
        </w:tc>
        <w:tc>
          <w:tcPr>
            <w:tcW w:w="3685" w:type="dxa"/>
          </w:tcPr>
          <w:p w14:paraId="073E7FC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Ascertain amount of, reflect on or review</w:t>
            </w:r>
          </w:p>
        </w:tc>
        <w:tc>
          <w:tcPr>
            <w:tcW w:w="3969" w:type="dxa"/>
          </w:tcPr>
          <w:p w14:paraId="03B7DA33"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Evaluate decisions taken by a VTSO in an ad-hoc situation.</w:t>
            </w:r>
          </w:p>
        </w:tc>
      </w:tr>
      <w:tr w:rsidR="00E324F8" w:rsidRPr="00774D91" w14:paraId="10AF4AED"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4185384E"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Recommend</w:t>
            </w:r>
          </w:p>
        </w:tc>
        <w:tc>
          <w:tcPr>
            <w:tcW w:w="3685" w:type="dxa"/>
          </w:tcPr>
          <w:p w14:paraId="2ECDDFA1"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advise based on an evaluation or research</w:t>
            </w:r>
          </w:p>
        </w:tc>
        <w:tc>
          <w:tcPr>
            <w:tcW w:w="3969" w:type="dxa"/>
          </w:tcPr>
          <w:p w14:paraId="2B08EE6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Recommend to the management a change in operational procedures.</w:t>
            </w:r>
          </w:p>
        </w:tc>
      </w:tr>
      <w:tr w:rsidR="00E324F8" w:rsidRPr="00774D91" w14:paraId="0A522964" w14:textId="77777777" w:rsidTr="00467DEB">
        <w:tc>
          <w:tcPr>
            <w:tcW w:w="1668" w:type="dxa"/>
          </w:tcPr>
          <w:p w14:paraId="2FDA2796"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Select</w:t>
            </w:r>
          </w:p>
        </w:tc>
        <w:tc>
          <w:tcPr>
            <w:tcW w:w="3685" w:type="dxa"/>
          </w:tcPr>
          <w:p w14:paraId="5F2D75E3"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Pick out as best or most suitable</w:t>
            </w:r>
          </w:p>
        </w:tc>
        <w:tc>
          <w:tcPr>
            <w:tcW w:w="3969" w:type="dxa"/>
          </w:tcPr>
          <w:p w14:paraId="6E1081D8"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Select scenarios for refresher training</w:t>
            </w:r>
          </w:p>
        </w:tc>
      </w:tr>
      <w:tr w:rsidR="00E324F8" w:rsidRPr="00774D91" w14:paraId="40F8445D" w14:textId="77777777" w:rsidTr="00467DEB">
        <w:trPr>
          <w:cnfStyle w:val="000000100000" w:firstRow="0" w:lastRow="0" w:firstColumn="0" w:lastColumn="0" w:oddVBand="0" w:evenVBand="0" w:oddHBand="1" w:evenHBand="0" w:firstRowFirstColumn="0" w:firstRowLastColumn="0" w:lastRowFirstColumn="0" w:lastRowLastColumn="0"/>
        </w:trPr>
        <w:tc>
          <w:tcPr>
            <w:tcW w:w="1668" w:type="dxa"/>
          </w:tcPr>
          <w:p w14:paraId="0D0AA6CA"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Appraise</w:t>
            </w:r>
          </w:p>
        </w:tc>
        <w:tc>
          <w:tcPr>
            <w:tcW w:w="3685" w:type="dxa"/>
          </w:tcPr>
          <w:p w14:paraId="6CAD5578"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Evaluate an individual’s performance</w:t>
            </w:r>
          </w:p>
        </w:tc>
        <w:tc>
          <w:tcPr>
            <w:tcW w:w="3969" w:type="dxa"/>
          </w:tcPr>
          <w:p w14:paraId="50B4BE6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Conduct an appraisal interview</w:t>
            </w:r>
          </w:p>
        </w:tc>
      </w:tr>
      <w:tr w:rsidR="00E324F8" w:rsidRPr="00774D91" w14:paraId="7A0CE95D" w14:textId="77777777" w:rsidTr="00467DEB">
        <w:tc>
          <w:tcPr>
            <w:tcW w:w="1668" w:type="dxa"/>
          </w:tcPr>
          <w:p w14:paraId="0F63754F"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Decide</w:t>
            </w:r>
          </w:p>
        </w:tc>
        <w:tc>
          <w:tcPr>
            <w:tcW w:w="3685" w:type="dxa"/>
          </w:tcPr>
          <w:p w14:paraId="75982326"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Determine a course of action</w:t>
            </w:r>
          </w:p>
        </w:tc>
        <w:tc>
          <w:tcPr>
            <w:tcW w:w="3969" w:type="dxa"/>
          </w:tcPr>
          <w:p w14:paraId="688965A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Decide on a change to a VTS sailing plan.</w:t>
            </w:r>
          </w:p>
        </w:tc>
      </w:tr>
    </w:tbl>
    <w:p w14:paraId="5C619C1B" w14:textId="77777777" w:rsidR="00E324F8" w:rsidRPr="00774D91" w:rsidRDefault="00E324F8" w:rsidP="00E324F8">
      <w:pPr>
        <w:rPr>
          <w:b/>
        </w:rPr>
      </w:pPr>
    </w:p>
    <w:p w14:paraId="27AE9373" w14:textId="77777777" w:rsidR="00774D91" w:rsidRDefault="00E324F8" w:rsidP="00A70E47">
      <w:pPr>
        <w:pStyle w:val="BodyText"/>
      </w:pPr>
      <w:r w:rsidRPr="00774D91">
        <w:rPr>
          <w:b/>
        </w:rPr>
        <w:t>Level 6</w:t>
      </w:r>
      <w:r w:rsidRPr="00774D91">
        <w:t>: Ability to create something new, to design e.g. course material and/or simulation exercises or new operational procedures. This may be the ability to translate training needs into learning objectives and finally into learning material.</w:t>
      </w:r>
    </w:p>
    <w:p w14:paraId="6F5B5BDF" w14:textId="77777777" w:rsidR="00E324F8" w:rsidRPr="00774D91" w:rsidRDefault="00E324F8" w:rsidP="00E324F8">
      <w:pPr>
        <w:rPr>
          <w:b/>
        </w:rPr>
      </w:pPr>
      <w:r w:rsidRPr="00774D91">
        <w:t xml:space="preserve"> </w:t>
      </w: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14:paraId="299F6355" w14:textId="77777777" w:rsidTr="00774D91">
        <w:trPr>
          <w:cnfStyle w:val="100000000000" w:firstRow="1" w:lastRow="0" w:firstColumn="0" w:lastColumn="0" w:oddVBand="0" w:evenVBand="0" w:oddHBand="0" w:evenHBand="0" w:firstRowFirstColumn="0" w:firstRowLastColumn="0" w:lastRowFirstColumn="0" w:lastRowLastColumn="0"/>
        </w:trPr>
        <w:tc>
          <w:tcPr>
            <w:tcW w:w="1668" w:type="dxa"/>
          </w:tcPr>
          <w:p w14:paraId="1EE06397"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14:paraId="215948C9"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14:paraId="794A11F2" w14:textId="77777777"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Example</w:t>
            </w:r>
          </w:p>
        </w:tc>
      </w:tr>
      <w:tr w:rsidR="00E324F8" w:rsidRPr="00774D91" w14:paraId="04743E94" w14:textId="77777777" w:rsidTr="00774D91">
        <w:trPr>
          <w:cnfStyle w:val="000000100000" w:firstRow="0" w:lastRow="0" w:firstColumn="0" w:lastColumn="0" w:oddVBand="0" w:evenVBand="0" w:oddHBand="1" w:evenHBand="0" w:firstRowFirstColumn="0" w:firstRowLastColumn="0" w:lastRowFirstColumn="0" w:lastRowLastColumn="0"/>
        </w:trPr>
        <w:tc>
          <w:tcPr>
            <w:tcW w:w="1668" w:type="dxa"/>
          </w:tcPr>
          <w:p w14:paraId="62B27570"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Design</w:t>
            </w:r>
          </w:p>
        </w:tc>
        <w:tc>
          <w:tcPr>
            <w:tcW w:w="3685" w:type="dxa"/>
          </w:tcPr>
          <w:p w14:paraId="7350476A"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Design course material</w:t>
            </w:r>
          </w:p>
        </w:tc>
        <w:tc>
          <w:tcPr>
            <w:tcW w:w="3969" w:type="dxa"/>
          </w:tcPr>
          <w:p w14:paraId="69D0A5C4"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Translate learning objectives into course material and resources.</w:t>
            </w:r>
          </w:p>
        </w:tc>
      </w:tr>
      <w:tr w:rsidR="00E324F8" w:rsidRPr="00774D91" w14:paraId="671E71A7" w14:textId="77777777" w:rsidTr="00774D91">
        <w:tc>
          <w:tcPr>
            <w:tcW w:w="1668" w:type="dxa"/>
          </w:tcPr>
          <w:p w14:paraId="7A91563B"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Structure</w:t>
            </w:r>
          </w:p>
        </w:tc>
        <w:tc>
          <w:tcPr>
            <w:tcW w:w="3685" w:type="dxa"/>
          </w:tcPr>
          <w:p w14:paraId="34A6048E"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Arrange in a logical sequence</w:t>
            </w:r>
          </w:p>
        </w:tc>
        <w:tc>
          <w:tcPr>
            <w:tcW w:w="3969" w:type="dxa"/>
          </w:tcPr>
          <w:p w14:paraId="60097D7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Structure according to competence and required level of complexity</w:t>
            </w:r>
          </w:p>
        </w:tc>
      </w:tr>
      <w:tr w:rsidR="00E324F8" w:rsidRPr="00774D91" w14:paraId="0D39B4DB" w14:textId="77777777" w:rsidTr="00774D91">
        <w:trPr>
          <w:cnfStyle w:val="000000100000" w:firstRow="0" w:lastRow="0" w:firstColumn="0" w:lastColumn="0" w:oddVBand="0" w:evenVBand="0" w:oddHBand="1" w:evenHBand="0" w:firstRowFirstColumn="0" w:firstRowLastColumn="0" w:lastRowFirstColumn="0" w:lastRowLastColumn="0"/>
        </w:trPr>
        <w:tc>
          <w:tcPr>
            <w:tcW w:w="1668" w:type="dxa"/>
          </w:tcPr>
          <w:p w14:paraId="15FAFB72"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Test</w:t>
            </w:r>
          </w:p>
        </w:tc>
        <w:tc>
          <w:tcPr>
            <w:tcW w:w="3685" w:type="dxa"/>
          </w:tcPr>
          <w:p w14:paraId="588D0DD8"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Try out and modify material</w:t>
            </w:r>
          </w:p>
        </w:tc>
        <w:tc>
          <w:tcPr>
            <w:tcW w:w="3969" w:type="dxa"/>
          </w:tcPr>
          <w:p w14:paraId="3658F19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Test and evaluate new operational procedures before use.</w:t>
            </w:r>
          </w:p>
        </w:tc>
      </w:tr>
      <w:tr w:rsidR="00E324F8" w:rsidRPr="00774D91" w14:paraId="33346AC5" w14:textId="77777777" w:rsidTr="00774D91">
        <w:tc>
          <w:tcPr>
            <w:tcW w:w="1668" w:type="dxa"/>
          </w:tcPr>
          <w:p w14:paraId="79DBFE76"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Validate</w:t>
            </w:r>
          </w:p>
        </w:tc>
        <w:tc>
          <w:tcPr>
            <w:tcW w:w="3685" w:type="dxa"/>
          </w:tcPr>
          <w:p w14:paraId="07BDEAF5"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 xml:space="preserve">Establish the effectiveness </w:t>
            </w:r>
          </w:p>
        </w:tc>
        <w:tc>
          <w:tcPr>
            <w:tcW w:w="3969" w:type="dxa"/>
          </w:tcPr>
          <w:p w14:paraId="1BEB76AC" w14:textId="77777777"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Validate the effectiveness of assessments or exams</w:t>
            </w:r>
          </w:p>
        </w:tc>
      </w:tr>
    </w:tbl>
    <w:p w14:paraId="7CF0C993" w14:textId="77777777" w:rsidR="00E324F8" w:rsidRDefault="00E324F8" w:rsidP="00E324F8">
      <w:pPr>
        <w:rPr>
          <w:rFonts w:eastAsia="MS Gothic"/>
          <w:kern w:val="32"/>
          <w:sz w:val="24"/>
          <w:szCs w:val="32"/>
          <w:shd w:val="clear" w:color="auto" w:fill="FFFFFF"/>
        </w:rPr>
      </w:pPr>
      <w:r>
        <w:br w:type="page"/>
      </w:r>
    </w:p>
    <w:p w14:paraId="3C720D94" w14:textId="77777777" w:rsidR="00E324F8" w:rsidRPr="002E6C7B" w:rsidRDefault="002A53E0" w:rsidP="00467DEB">
      <w:pPr>
        <w:pStyle w:val="Heading1"/>
        <w:numPr>
          <w:ilvl w:val="0"/>
          <w:numId w:val="0"/>
        </w:numPr>
      </w:pPr>
      <w:bookmarkStart w:id="50" w:name="_Toc367359106"/>
      <w:bookmarkStart w:id="51" w:name="_Toc368476502"/>
      <w:r>
        <w:lastRenderedPageBreak/>
        <w:t>APPENDIX D</w:t>
      </w:r>
      <w:r>
        <w:tab/>
      </w:r>
      <w:r w:rsidR="00E324F8" w:rsidRPr="002E6C7B">
        <w:t>DEBRIEFING PROCESS</w:t>
      </w:r>
      <w:bookmarkEnd w:id="50"/>
      <w:bookmarkEnd w:id="51"/>
    </w:p>
    <w:p w14:paraId="7E7FC64C" w14:textId="77777777" w:rsidR="00E324F8" w:rsidRPr="00467DEB" w:rsidRDefault="00E324F8" w:rsidP="00E324F8">
      <w:pPr>
        <w:rPr>
          <w:b/>
        </w:rPr>
      </w:pPr>
      <w:r w:rsidRPr="00467DEB">
        <w:rPr>
          <w:b/>
        </w:rPr>
        <w:t xml:space="preserve">This appendix is a practical tool to be used in the debriefing of exercises. </w:t>
      </w:r>
    </w:p>
    <w:p w14:paraId="06E74228" w14:textId="77777777" w:rsidR="00E324F8" w:rsidRPr="002E6C7B" w:rsidRDefault="00E324F8" w:rsidP="00E324F8">
      <w:r w:rsidRPr="002E6C7B">
        <w:cr/>
      </w:r>
      <w:r w:rsidRPr="00467DEB">
        <w:rPr>
          <w:b/>
        </w:rPr>
        <w:t>Make the debriefing trainee-centred.</w:t>
      </w:r>
      <w:r w:rsidRPr="00467DEB">
        <w:rPr>
          <w:b/>
        </w:rPr>
        <w:cr/>
      </w:r>
      <w:r w:rsidRPr="00CE3731">
        <w:rPr>
          <w:rStyle w:val="BodyTextChar"/>
        </w:rPr>
        <w:t>During the debriefing process, trainees (not the instructors) analyse and reflect on their performance. This enhances the learning process. During the exercise itself trainees are very busy processing information. During the debriefing they have the opportunity to reflect and comment on their performance. Instructors facilitate this process and encourage trainees in their analysis, without taking over the analysis. A trainee-centred approach not only stimulates learning, but also improves the trainees’ ability to analyse, reflect on and evaluate their own performance.</w:t>
      </w:r>
      <w:r w:rsidRPr="00CE3731">
        <w:rPr>
          <w:rStyle w:val="BodyTextChar"/>
        </w:rPr>
        <w:br/>
      </w:r>
      <w:r w:rsidRPr="00CE3731">
        <w:rPr>
          <w:rStyle w:val="BodyTextChar"/>
        </w:rPr>
        <w:br/>
        <w:t>Instructors should restrict themselves to the learning objectives of the exercise. If an exercise was unsatisfactory, the debriefing process should only focus on a few major points. In such a case it is especially important to give positive feedback as well. Facilitation does not mean that instructors cannot give their opinion.</w:t>
      </w:r>
      <w:r w:rsidRPr="00CE3731">
        <w:rPr>
          <w:rStyle w:val="BodyTextChar"/>
        </w:rPr>
        <w:cr/>
      </w:r>
    </w:p>
    <w:p w14:paraId="70E1A569" w14:textId="77777777" w:rsidR="00E324F8" w:rsidRDefault="00E324F8" w:rsidP="00E324F8">
      <w:r w:rsidRPr="00467DEB">
        <w:rPr>
          <w:b/>
        </w:rPr>
        <w:t>Encourage the trainee to be active during the debriefing.</w:t>
      </w:r>
      <w:r w:rsidRPr="00467DEB">
        <w:rPr>
          <w:b/>
        </w:rPr>
        <w:cr/>
      </w:r>
      <w:r w:rsidRPr="00CE3731">
        <w:rPr>
          <w:rStyle w:val="BodyTextChar"/>
        </w:rPr>
        <w:t>The logic behind this form of debriefing is that adults learn and retain information better when they are active. Talking about their performance generally forces them to ‘relive’ the exercise thus processing the exercise for a second time. When trainees listen passively to their instructors their brain may have a lower activity mode. Furthermore this technique gives trainees the opportunity to consider alternative</w:t>
      </w:r>
      <w:r w:rsidRPr="0043230E">
        <w:t xml:space="preserve"> solutions.</w:t>
      </w:r>
    </w:p>
    <w:p w14:paraId="1B93A5C8" w14:textId="77777777" w:rsidR="00467DEB" w:rsidRPr="002E6C7B" w:rsidRDefault="00467DEB" w:rsidP="00E324F8"/>
    <w:p w14:paraId="0A4BAE38" w14:textId="77777777" w:rsidR="00E324F8" w:rsidRPr="00CE3731" w:rsidRDefault="00E324F8" w:rsidP="00E324F8">
      <w:pPr>
        <w:rPr>
          <w:rStyle w:val="BodyTextChar"/>
        </w:rPr>
      </w:pPr>
      <w:r w:rsidRPr="00467DEB">
        <w:rPr>
          <w:b/>
        </w:rPr>
        <w:t>Encourage self-analysis</w:t>
      </w:r>
      <w:r w:rsidRPr="00CD0FE1">
        <w:t>.</w:t>
      </w:r>
      <w:r w:rsidRPr="00CD0FE1">
        <w:cr/>
      </w:r>
      <w:r w:rsidRPr="00CE3731">
        <w:rPr>
          <w:rStyle w:val="BodyTextChar"/>
        </w:rPr>
        <w:t>In a debriefing, the objective for instructors is to lead the self-analysis. Trainees do most of the talking and analysing. It is the responsibility of instructors to ensure that trainees’ analysis is correct. This may differ from the instructors’ opinion. During a good debriefing</w:t>
      </w:r>
      <w:r w:rsidR="00467DEB" w:rsidRPr="00CE3731">
        <w:rPr>
          <w:rStyle w:val="BodyTextChar"/>
        </w:rPr>
        <w:t>,</w:t>
      </w:r>
      <w:r w:rsidRPr="00CE3731">
        <w:rPr>
          <w:rStyle w:val="BodyTextChar"/>
        </w:rPr>
        <w:t xml:space="preserve"> trainees usually will come up with a better solution.</w:t>
      </w:r>
      <w:r w:rsidRPr="00CE3731">
        <w:rPr>
          <w:rStyle w:val="BodyTextChar"/>
        </w:rPr>
        <w:cr/>
        <w:t>The ability to analyse their own performance varies amongst trainees. When trainees fail to make a good analysis, instructors should not take over. By asking questions they lead the student towards a good analysis. The technique to enable this is described below.</w:t>
      </w:r>
    </w:p>
    <w:p w14:paraId="1467558A" w14:textId="77777777" w:rsidR="00E324F8" w:rsidRPr="00467DEB" w:rsidRDefault="00E324F8" w:rsidP="00E324F8">
      <w:pPr>
        <w:rPr>
          <w:b/>
        </w:rPr>
      </w:pPr>
      <w:r w:rsidRPr="002E6C7B">
        <w:t xml:space="preserve"> </w:t>
      </w:r>
      <w:r w:rsidRPr="002E6C7B">
        <w:cr/>
      </w:r>
      <w:r w:rsidRPr="00467DEB">
        <w:rPr>
          <w:b/>
        </w:rPr>
        <w:t xml:space="preserve">The task of the instructor is to ask questions. The debriefing may start with the following questions: </w:t>
      </w:r>
    </w:p>
    <w:p w14:paraId="5B4955A4" w14:textId="77777777" w:rsidR="00E324F8" w:rsidRPr="0043230E" w:rsidRDefault="00E324F8" w:rsidP="00EB54AC">
      <w:pPr>
        <w:pStyle w:val="ListParagraph"/>
        <w:numPr>
          <w:ilvl w:val="0"/>
          <w:numId w:val="32"/>
        </w:numPr>
        <w:tabs>
          <w:tab w:val="clear" w:pos="280"/>
        </w:tabs>
        <w:ind w:left="993" w:hanging="433"/>
        <w:rPr>
          <w:b w:val="0"/>
        </w:rPr>
      </w:pPr>
      <w:r w:rsidRPr="0043230E">
        <w:rPr>
          <w:b w:val="0"/>
        </w:rPr>
        <w:t xml:space="preserve">What went well? </w:t>
      </w:r>
    </w:p>
    <w:p w14:paraId="27674B7F" w14:textId="77777777" w:rsidR="00E324F8" w:rsidRPr="0043230E" w:rsidRDefault="00E324F8" w:rsidP="00EB54AC">
      <w:pPr>
        <w:pStyle w:val="ListParagraph"/>
        <w:numPr>
          <w:ilvl w:val="0"/>
          <w:numId w:val="32"/>
        </w:numPr>
        <w:tabs>
          <w:tab w:val="clear" w:pos="280"/>
        </w:tabs>
        <w:ind w:left="993" w:hanging="433"/>
        <w:rPr>
          <w:b w:val="0"/>
        </w:rPr>
      </w:pPr>
      <w:r w:rsidRPr="0043230E">
        <w:rPr>
          <w:b w:val="0"/>
        </w:rPr>
        <w:t xml:space="preserve">What </w:t>
      </w:r>
      <w:r>
        <w:rPr>
          <w:b w:val="0"/>
        </w:rPr>
        <w:t>could have gone better?</w:t>
      </w:r>
      <w:r w:rsidRPr="0043230E">
        <w:rPr>
          <w:b w:val="0"/>
        </w:rPr>
        <w:t xml:space="preserve"> </w:t>
      </w:r>
    </w:p>
    <w:p w14:paraId="40C81596" w14:textId="77777777" w:rsidR="00E324F8" w:rsidRDefault="00E324F8" w:rsidP="00EB54AC">
      <w:pPr>
        <w:pStyle w:val="ListParagraph"/>
        <w:numPr>
          <w:ilvl w:val="0"/>
          <w:numId w:val="32"/>
        </w:numPr>
        <w:tabs>
          <w:tab w:val="clear" w:pos="280"/>
        </w:tabs>
        <w:ind w:left="993" w:hanging="433"/>
        <w:rPr>
          <w:b w:val="0"/>
        </w:rPr>
      </w:pPr>
      <w:r w:rsidRPr="0043230E">
        <w:rPr>
          <w:b w:val="0"/>
        </w:rPr>
        <w:t xml:space="preserve">How </w:t>
      </w:r>
      <w:r>
        <w:rPr>
          <w:b w:val="0"/>
        </w:rPr>
        <w:t xml:space="preserve">could you have done things differently?    </w:t>
      </w:r>
    </w:p>
    <w:p w14:paraId="56F0FC26" w14:textId="77777777" w:rsidR="00E324F8" w:rsidRPr="0043230E" w:rsidRDefault="00E324F8" w:rsidP="00EB54AC">
      <w:pPr>
        <w:pStyle w:val="ListParagraph"/>
        <w:numPr>
          <w:ilvl w:val="0"/>
          <w:numId w:val="32"/>
        </w:numPr>
        <w:tabs>
          <w:tab w:val="clear" w:pos="280"/>
        </w:tabs>
        <w:ind w:left="993" w:hanging="433"/>
        <w:rPr>
          <w:b w:val="0"/>
        </w:rPr>
      </w:pPr>
      <w:r>
        <w:rPr>
          <w:b w:val="0"/>
        </w:rPr>
        <w:t xml:space="preserve">How </w:t>
      </w:r>
      <w:r w:rsidRPr="0043230E">
        <w:rPr>
          <w:b w:val="0"/>
        </w:rPr>
        <w:t xml:space="preserve">would you improve </w:t>
      </w:r>
      <w:r>
        <w:rPr>
          <w:b w:val="0"/>
        </w:rPr>
        <w:t xml:space="preserve">your </w:t>
      </w:r>
      <w:r w:rsidRPr="0043230E">
        <w:rPr>
          <w:b w:val="0"/>
        </w:rPr>
        <w:t>performance?</w:t>
      </w:r>
    </w:p>
    <w:p w14:paraId="760623C7" w14:textId="77777777" w:rsidR="00E324F8" w:rsidRPr="00EB54AC" w:rsidRDefault="00E324F8" w:rsidP="00EB54AC">
      <w:pPr>
        <w:rPr>
          <w:rStyle w:val="BodyTextChar"/>
        </w:rPr>
      </w:pPr>
      <w:r w:rsidRPr="00EB54AC">
        <w:rPr>
          <w:rStyle w:val="BodyTextChar"/>
        </w:rPr>
        <w:t>The instructor gives the student enough time to mention all relevant points.</w:t>
      </w:r>
    </w:p>
    <w:p w14:paraId="649791A9" w14:textId="77777777" w:rsidR="00EB54AC" w:rsidRDefault="00EB54AC" w:rsidP="00E324F8">
      <w:pPr>
        <w:rPr>
          <w:b/>
        </w:rPr>
      </w:pPr>
    </w:p>
    <w:p w14:paraId="25BBF0B7" w14:textId="77777777" w:rsidR="00E324F8" w:rsidRPr="00467DEB" w:rsidRDefault="00E324F8" w:rsidP="00E324F8">
      <w:pPr>
        <w:rPr>
          <w:b/>
        </w:rPr>
      </w:pPr>
      <w:r w:rsidRPr="00467DEB">
        <w:rPr>
          <w:b/>
        </w:rPr>
        <w:t>What instructors do</w:t>
      </w:r>
      <w:r w:rsidRPr="00467DEB">
        <w:rPr>
          <w:b/>
        </w:rPr>
        <w:cr/>
      </w:r>
    </w:p>
    <w:p w14:paraId="360E5AAC" w14:textId="77777777" w:rsidR="00E324F8" w:rsidRPr="00DC2DAF" w:rsidRDefault="00E324F8" w:rsidP="00EB54AC">
      <w:pPr>
        <w:pStyle w:val="ListParagraph"/>
        <w:numPr>
          <w:ilvl w:val="0"/>
          <w:numId w:val="33"/>
        </w:numPr>
        <w:ind w:left="993" w:hanging="433"/>
      </w:pPr>
      <w:r w:rsidRPr="00DC2DAF">
        <w:rPr>
          <w:b w:val="0"/>
        </w:rPr>
        <w:t>comple</w:t>
      </w:r>
      <w:r>
        <w:rPr>
          <w:b w:val="0"/>
        </w:rPr>
        <w:t>te</w:t>
      </w:r>
      <w:r w:rsidRPr="00DC2DAF">
        <w:rPr>
          <w:b w:val="0"/>
        </w:rPr>
        <w:t xml:space="preserve"> missed learning goals</w:t>
      </w:r>
    </w:p>
    <w:p w14:paraId="5FB9492E" w14:textId="77777777" w:rsidR="00E324F8" w:rsidRPr="00DC2DAF" w:rsidRDefault="00E324F8" w:rsidP="00EB54AC">
      <w:pPr>
        <w:pStyle w:val="ListParagraph"/>
        <w:numPr>
          <w:ilvl w:val="0"/>
          <w:numId w:val="33"/>
        </w:numPr>
        <w:ind w:left="993" w:hanging="433"/>
      </w:pPr>
      <w:r>
        <w:rPr>
          <w:b w:val="0"/>
        </w:rPr>
        <w:t>correct</w:t>
      </w:r>
      <w:r w:rsidRPr="00DC2DAF">
        <w:rPr>
          <w:b w:val="0"/>
        </w:rPr>
        <w:t xml:space="preserve"> erroneous statements of the </w:t>
      </w:r>
      <w:r>
        <w:rPr>
          <w:b w:val="0"/>
        </w:rPr>
        <w:t>trainees</w:t>
      </w:r>
    </w:p>
    <w:p w14:paraId="62395B9A" w14:textId="77777777" w:rsidR="00E324F8" w:rsidRPr="00DC2DAF" w:rsidRDefault="00E324F8" w:rsidP="00EB54AC">
      <w:pPr>
        <w:pStyle w:val="ListParagraph"/>
        <w:numPr>
          <w:ilvl w:val="0"/>
          <w:numId w:val="33"/>
        </w:numPr>
        <w:ind w:left="993" w:hanging="433"/>
      </w:pPr>
      <w:r>
        <w:rPr>
          <w:b w:val="0"/>
        </w:rPr>
        <w:t>provide</w:t>
      </w:r>
      <w:r w:rsidRPr="00DC2DAF">
        <w:rPr>
          <w:b w:val="0"/>
        </w:rPr>
        <w:t xml:space="preserve"> necessary information</w:t>
      </w:r>
    </w:p>
    <w:p w14:paraId="4D7C0061" w14:textId="77777777" w:rsidR="00E324F8" w:rsidRPr="00DC2DAF" w:rsidRDefault="00E324F8" w:rsidP="00EB54AC">
      <w:pPr>
        <w:pStyle w:val="ListParagraph"/>
        <w:numPr>
          <w:ilvl w:val="0"/>
          <w:numId w:val="33"/>
        </w:numPr>
        <w:ind w:left="993" w:hanging="433"/>
      </w:pPr>
      <w:r>
        <w:rPr>
          <w:b w:val="0"/>
        </w:rPr>
        <w:t>give</w:t>
      </w:r>
      <w:r w:rsidRPr="00DC2DAF">
        <w:rPr>
          <w:b w:val="0"/>
        </w:rPr>
        <w:t xml:space="preserve"> positive feedback</w:t>
      </w:r>
    </w:p>
    <w:p w14:paraId="2927767C" w14:textId="77777777" w:rsidR="00E324F8" w:rsidRPr="00DC2DAF" w:rsidRDefault="00E324F8" w:rsidP="00E324F8">
      <w:pPr>
        <w:pStyle w:val="ListParagraph"/>
        <w:numPr>
          <w:ilvl w:val="0"/>
          <w:numId w:val="33"/>
        </w:numPr>
      </w:pPr>
      <w:r>
        <w:rPr>
          <w:b w:val="0"/>
        </w:rPr>
        <w:lastRenderedPageBreak/>
        <w:t>encourage</w:t>
      </w:r>
      <w:r w:rsidRPr="00DC2DAF">
        <w:rPr>
          <w:b w:val="0"/>
        </w:rPr>
        <w:t xml:space="preserve"> quiet </w:t>
      </w:r>
      <w:r>
        <w:rPr>
          <w:b w:val="0"/>
        </w:rPr>
        <w:t>trainees</w:t>
      </w:r>
    </w:p>
    <w:p w14:paraId="69F94671" w14:textId="77777777" w:rsidR="00E324F8" w:rsidRDefault="00E324F8" w:rsidP="00E324F8">
      <w:pPr>
        <w:pStyle w:val="ListParagraph"/>
        <w:numPr>
          <w:ilvl w:val="0"/>
          <w:numId w:val="33"/>
        </w:numPr>
      </w:pPr>
      <w:r>
        <w:rPr>
          <w:b w:val="0"/>
        </w:rPr>
        <w:t>provide</w:t>
      </w:r>
      <w:r w:rsidRPr="00DC2DAF">
        <w:rPr>
          <w:b w:val="0"/>
        </w:rPr>
        <w:t xml:space="preserve"> </w:t>
      </w:r>
      <w:r>
        <w:rPr>
          <w:b w:val="0"/>
        </w:rPr>
        <w:t>all (including high-performing) trainees</w:t>
      </w:r>
      <w:r w:rsidRPr="00DC2DAF">
        <w:rPr>
          <w:b w:val="0"/>
        </w:rPr>
        <w:t xml:space="preserve"> with sufficient time for</w:t>
      </w:r>
      <w:r>
        <w:rPr>
          <w:b w:val="0"/>
        </w:rPr>
        <w:t xml:space="preserve"> their</w:t>
      </w:r>
      <w:r w:rsidRPr="00DC2DAF">
        <w:rPr>
          <w:b w:val="0"/>
        </w:rPr>
        <w:t xml:space="preserve"> analysis</w:t>
      </w:r>
    </w:p>
    <w:p w14:paraId="1B103D43" w14:textId="77777777" w:rsidR="00E324F8" w:rsidRPr="00467DEB" w:rsidRDefault="00E324F8" w:rsidP="00E324F8">
      <w:pPr>
        <w:rPr>
          <w:b/>
        </w:rPr>
      </w:pPr>
      <w:r w:rsidRPr="00467DEB">
        <w:rPr>
          <w:b/>
        </w:rPr>
        <w:t>What instructors avoid</w:t>
      </w:r>
    </w:p>
    <w:p w14:paraId="590AEF82" w14:textId="77777777" w:rsidR="00E324F8" w:rsidRPr="008746DD" w:rsidRDefault="00E324F8" w:rsidP="00952076">
      <w:pPr>
        <w:pStyle w:val="ListParagraph"/>
        <w:numPr>
          <w:ilvl w:val="0"/>
          <w:numId w:val="34"/>
        </w:numPr>
        <w:tabs>
          <w:tab w:val="clear" w:pos="652"/>
        </w:tabs>
      </w:pPr>
      <w:r w:rsidRPr="008746DD">
        <w:rPr>
          <w:b w:val="0"/>
        </w:rPr>
        <w:t>making it an instructor-oriented session</w:t>
      </w:r>
    </w:p>
    <w:p w14:paraId="13932299" w14:textId="77777777" w:rsidR="00E324F8" w:rsidRPr="008746DD" w:rsidRDefault="00E324F8" w:rsidP="00952076">
      <w:pPr>
        <w:pStyle w:val="ListParagraph"/>
        <w:numPr>
          <w:ilvl w:val="0"/>
          <w:numId w:val="34"/>
        </w:numPr>
        <w:tabs>
          <w:tab w:val="clear" w:pos="652"/>
        </w:tabs>
      </w:pPr>
      <w:r w:rsidRPr="008746DD">
        <w:rPr>
          <w:b w:val="0"/>
        </w:rPr>
        <w:t>analysing before the student has done so</w:t>
      </w:r>
    </w:p>
    <w:p w14:paraId="0EA30F4B" w14:textId="77777777" w:rsidR="00E324F8" w:rsidRPr="008746DD" w:rsidRDefault="00E324F8" w:rsidP="00952076">
      <w:pPr>
        <w:pStyle w:val="ListParagraph"/>
        <w:numPr>
          <w:ilvl w:val="0"/>
          <w:numId w:val="34"/>
        </w:numPr>
        <w:tabs>
          <w:tab w:val="clear" w:pos="652"/>
        </w:tabs>
      </w:pPr>
      <w:proofErr w:type="gramStart"/>
      <w:r w:rsidRPr="008746DD">
        <w:rPr>
          <w:b w:val="0"/>
        </w:rPr>
        <w:t>giving</w:t>
      </w:r>
      <w:proofErr w:type="gramEnd"/>
      <w:r w:rsidRPr="008746DD">
        <w:rPr>
          <w:b w:val="0"/>
        </w:rPr>
        <w:t xml:space="preserve"> the impression that the student is guided towards an answer. This will reduce their motivation to self-analyse significantly</w:t>
      </w:r>
    </w:p>
    <w:p w14:paraId="208E5D35" w14:textId="77777777" w:rsidR="00E324F8" w:rsidRPr="008746DD" w:rsidRDefault="00E324F8" w:rsidP="00952076">
      <w:pPr>
        <w:pStyle w:val="ListParagraph"/>
        <w:numPr>
          <w:ilvl w:val="0"/>
          <w:numId w:val="34"/>
        </w:numPr>
        <w:tabs>
          <w:tab w:val="clear" w:pos="652"/>
        </w:tabs>
      </w:pPr>
      <w:r w:rsidRPr="008746DD">
        <w:rPr>
          <w:b w:val="0"/>
        </w:rPr>
        <w:t>giving the impression that only the opinion of the instructor counts</w:t>
      </w:r>
    </w:p>
    <w:p w14:paraId="109A6D22" w14:textId="77777777" w:rsidR="00E324F8" w:rsidRPr="008746DD" w:rsidRDefault="00E324F8" w:rsidP="00952076">
      <w:pPr>
        <w:pStyle w:val="ListParagraph"/>
        <w:numPr>
          <w:ilvl w:val="0"/>
          <w:numId w:val="34"/>
        </w:numPr>
        <w:tabs>
          <w:tab w:val="clear" w:pos="652"/>
        </w:tabs>
      </w:pPr>
      <w:r w:rsidRPr="008746DD">
        <w:rPr>
          <w:b w:val="0"/>
        </w:rPr>
        <w:t>interrupting the student</w:t>
      </w:r>
    </w:p>
    <w:p w14:paraId="0F5971A5" w14:textId="77777777" w:rsidR="00E324F8" w:rsidRPr="008746DD" w:rsidRDefault="00E324F8" w:rsidP="00842915">
      <w:pPr>
        <w:pStyle w:val="ListParagraph"/>
        <w:numPr>
          <w:ilvl w:val="0"/>
          <w:numId w:val="34"/>
        </w:numPr>
        <w:tabs>
          <w:tab w:val="clear" w:pos="652"/>
        </w:tabs>
        <w:rPr>
          <w:rStyle w:val="CommentReference"/>
        </w:rPr>
      </w:pPr>
      <w:r w:rsidRPr="008746DD">
        <w:rPr>
          <w:b w:val="0"/>
        </w:rPr>
        <w:t>making it a cross-examination</w:t>
      </w:r>
      <w:r w:rsidRPr="008746DD">
        <w:rPr>
          <w:rStyle w:val="CommentReference"/>
        </w:rPr>
        <w:t xml:space="preserve"> </w:t>
      </w:r>
    </w:p>
    <w:p w14:paraId="75697492" w14:textId="77777777" w:rsidR="00E324F8" w:rsidRPr="002E6C7B" w:rsidRDefault="00E324F8" w:rsidP="00A70E47">
      <w:pPr>
        <w:pStyle w:val="BodyText"/>
      </w:pPr>
      <w:r w:rsidRPr="00467DEB">
        <w:rPr>
          <w:b/>
        </w:rPr>
        <w:t>Advantages of this method of debriefing</w:t>
      </w:r>
      <w:r w:rsidRPr="00CD0FE1">
        <w:cr/>
      </w:r>
      <w:r w:rsidRPr="008746DD">
        <w:t>Trainees become accustomed to reflecting on and evaluating their performance.</w:t>
      </w:r>
      <w:r w:rsidRPr="008746DD">
        <w:cr/>
        <w:t xml:space="preserve">Trainees will not only answer the </w:t>
      </w:r>
      <w:proofErr w:type="gramStart"/>
      <w:r w:rsidRPr="008746DD">
        <w:t>‘what‘  question</w:t>
      </w:r>
      <w:proofErr w:type="gramEnd"/>
      <w:r w:rsidRPr="008746DD">
        <w:t xml:space="preserve"> but especially the ‘why’ question (more in-depth analysis).Trainees may more easily apply what is learned.</w:t>
      </w:r>
      <w:r w:rsidRPr="008746DD">
        <w:cr/>
      </w:r>
      <w:r w:rsidRPr="002E6C7B">
        <w:cr/>
      </w:r>
      <w:r w:rsidRPr="00467DEB">
        <w:rPr>
          <w:b/>
        </w:rPr>
        <w:t>Disadvantage of this method of debriefing</w:t>
      </w:r>
      <w:r w:rsidRPr="00CD0FE1">
        <w:cr/>
      </w:r>
      <w:r w:rsidRPr="008746DD">
        <w:t xml:space="preserve">This method of debriefing can be more time </w:t>
      </w:r>
      <w:r w:rsidRPr="00A70E47">
        <w:t>consuming</w:t>
      </w:r>
      <w:r w:rsidRPr="008746DD">
        <w:t xml:space="preserve">. </w:t>
      </w:r>
    </w:p>
    <w:p w14:paraId="69A9F6A1" w14:textId="77777777" w:rsidR="00EB54AC" w:rsidRDefault="00E324F8" w:rsidP="00952076">
      <w:pPr>
        <w:pStyle w:val="BodyText"/>
        <w:spacing w:after="0"/>
      </w:pPr>
      <w:r w:rsidRPr="002E6C7B">
        <w:t> </w:t>
      </w:r>
      <w:r w:rsidRPr="002E6C7B">
        <w:cr/>
      </w:r>
      <w:r w:rsidRPr="00467DEB">
        <w:rPr>
          <w:b/>
        </w:rPr>
        <w:t xml:space="preserve">Example 1 </w:t>
      </w:r>
      <w:r w:rsidR="00EB54AC">
        <w:rPr>
          <w:b/>
        </w:rPr>
        <w:t xml:space="preserve">- </w:t>
      </w:r>
      <w:r w:rsidRPr="00467DEB">
        <w:rPr>
          <w:b/>
        </w:rPr>
        <w:t>A good example</w:t>
      </w:r>
      <w:r w:rsidRPr="00CD0FE1">
        <w:cr/>
      </w:r>
      <w:r>
        <w:t>Trainee</w:t>
      </w:r>
      <w:r w:rsidRPr="0043230E">
        <w:t>: I don’t know what went wrong. Did I see it too late?</w:t>
      </w:r>
    </w:p>
    <w:p w14:paraId="3867666A" w14:textId="77777777" w:rsidR="00EB54AC" w:rsidRDefault="00E324F8" w:rsidP="00952076">
      <w:pPr>
        <w:pStyle w:val="BodyText"/>
        <w:spacing w:after="0"/>
      </w:pPr>
      <w:r w:rsidRPr="0043230E">
        <w:cr/>
        <w:t>Instructor: Did you see it too late?</w:t>
      </w:r>
      <w:r w:rsidRPr="0043230E">
        <w:cr/>
      </w:r>
      <w:r>
        <w:t>Trainee</w:t>
      </w:r>
      <w:r w:rsidRPr="0043230E">
        <w:t>: Well I saw it, but I thought he was going to starboard?</w:t>
      </w:r>
      <w:r w:rsidRPr="0043230E">
        <w:cr/>
      </w:r>
    </w:p>
    <w:p w14:paraId="71D0C7DF" w14:textId="77777777" w:rsidR="00EB54AC" w:rsidRDefault="00E324F8" w:rsidP="00952076">
      <w:pPr>
        <w:pStyle w:val="BodyText"/>
        <w:spacing w:after="0"/>
      </w:pPr>
      <w:r w:rsidRPr="0043230E">
        <w:t>Instructor: Why did you think that?</w:t>
      </w:r>
      <w:r w:rsidRPr="0043230E">
        <w:cr/>
      </w:r>
      <w:r>
        <w:t>Trainee: W</w:t>
      </w:r>
      <w:r w:rsidRPr="0043230E">
        <w:t>ell, I told him that, I assumed that he would do it?</w:t>
      </w:r>
      <w:r w:rsidRPr="0043230E">
        <w:cr/>
      </w:r>
    </w:p>
    <w:p w14:paraId="7190AE45" w14:textId="77777777" w:rsidR="00E324F8" w:rsidRPr="002E6C7B" w:rsidRDefault="00E324F8" w:rsidP="00A70E47">
      <w:pPr>
        <w:pStyle w:val="BodyText"/>
        <w:rPr>
          <w:rFonts w:eastAsia="MS Gothic"/>
          <w:kern w:val="32"/>
          <w:sz w:val="24"/>
          <w:szCs w:val="32"/>
          <w:shd w:val="clear" w:color="auto" w:fill="FFFFFF"/>
        </w:rPr>
      </w:pPr>
      <w:r w:rsidRPr="0043230E">
        <w:t>Instructor: What would you do differently next time?</w:t>
      </w:r>
      <w:r w:rsidRPr="0043230E">
        <w:cr/>
      </w:r>
      <w:r>
        <w:t>Trainee</w:t>
      </w:r>
      <w:r w:rsidRPr="0043230E">
        <w:t>: Well I'd rather check whether he really is going to do it.</w:t>
      </w:r>
      <w:r w:rsidRPr="0043230E">
        <w:cr/>
      </w:r>
      <w:r w:rsidRPr="002E6C7B">
        <w:cr/>
      </w:r>
      <w:r w:rsidRPr="00467DEB">
        <w:rPr>
          <w:b/>
        </w:rPr>
        <w:t xml:space="preserve">Example 1 </w:t>
      </w:r>
      <w:r w:rsidR="00EB54AC">
        <w:rPr>
          <w:b/>
        </w:rPr>
        <w:t xml:space="preserve">- </w:t>
      </w:r>
      <w:r w:rsidRPr="00467DEB">
        <w:rPr>
          <w:b/>
        </w:rPr>
        <w:t>A bad example</w:t>
      </w:r>
      <w:r w:rsidRPr="00467DEB">
        <w:rPr>
          <w:b/>
        </w:rPr>
        <w:cr/>
      </w:r>
      <w:r>
        <w:t>Trainee</w:t>
      </w:r>
      <w:r w:rsidRPr="0006532B">
        <w:t>: I don’t know what went wrong. Did I see it too late</w:t>
      </w:r>
      <w:proofErr w:type="gramStart"/>
      <w:r w:rsidRPr="0006532B">
        <w:t>?.</w:t>
      </w:r>
      <w:proofErr w:type="gramEnd"/>
      <w:r w:rsidRPr="0006532B">
        <w:cr/>
        <w:t>Instructor: Well I think so, next time check whether he really intends to go starboard.</w:t>
      </w:r>
      <w:r w:rsidRPr="0006532B">
        <w:cr/>
      </w:r>
      <w:r w:rsidRPr="002E6C7B">
        <w:cr/>
      </w:r>
      <w:r w:rsidRPr="00467DEB">
        <w:rPr>
          <w:b/>
        </w:rPr>
        <w:t xml:space="preserve">Example 2 </w:t>
      </w:r>
      <w:r w:rsidR="00EB54AC">
        <w:rPr>
          <w:b/>
        </w:rPr>
        <w:t xml:space="preserve">- </w:t>
      </w:r>
      <w:r w:rsidRPr="00467DEB">
        <w:rPr>
          <w:b/>
        </w:rPr>
        <w:t>A good example</w:t>
      </w:r>
      <w:r w:rsidRPr="002E6C7B">
        <w:cr/>
      </w:r>
      <w:r>
        <w:t>Trainee</w:t>
      </w:r>
      <w:r w:rsidRPr="0006532B">
        <w:t>: I thought i</w:t>
      </w:r>
      <w:r>
        <w:t xml:space="preserve">t was going well in the traffic separation </w:t>
      </w:r>
      <w:proofErr w:type="spellStart"/>
      <w:r>
        <w:t>scheme.</w:t>
      </w:r>
      <w:r w:rsidRPr="0006532B">
        <w:t>Inst</w:t>
      </w:r>
      <w:r w:rsidR="00467DEB">
        <w:t>r</w:t>
      </w:r>
      <w:r w:rsidRPr="0006532B">
        <w:t>uctor</w:t>
      </w:r>
      <w:proofErr w:type="spellEnd"/>
      <w:r w:rsidRPr="0006532B">
        <w:t>: Yes? Why did it go well?</w:t>
      </w:r>
      <w:r w:rsidRPr="0006532B">
        <w:cr/>
      </w:r>
      <w:r>
        <w:cr/>
      </w:r>
      <w:r w:rsidRPr="00467DEB">
        <w:rPr>
          <w:b/>
        </w:rPr>
        <w:t xml:space="preserve">Example 2 </w:t>
      </w:r>
      <w:r w:rsidR="00EB54AC">
        <w:rPr>
          <w:b/>
        </w:rPr>
        <w:t xml:space="preserve">- </w:t>
      </w:r>
      <w:r w:rsidRPr="00467DEB">
        <w:rPr>
          <w:b/>
        </w:rPr>
        <w:t>A bad example</w:t>
      </w:r>
      <w:r w:rsidRPr="00CD0FE1">
        <w:cr/>
      </w:r>
      <w:r>
        <w:t>Trainee</w:t>
      </w:r>
      <w:r w:rsidRPr="0006532B">
        <w:t>: I thought it was g</w:t>
      </w:r>
      <w:r>
        <w:t>oing well in the</w:t>
      </w:r>
      <w:r w:rsidRPr="0006532B">
        <w:t xml:space="preserve"> traffic separation scheme</w:t>
      </w:r>
      <w:r>
        <w:t>.</w:t>
      </w:r>
      <w:r w:rsidRPr="0006532B">
        <w:cr/>
        <w:t>Inst</w:t>
      </w:r>
      <w:r w:rsidR="00467DEB">
        <w:t>r</w:t>
      </w:r>
      <w:r w:rsidRPr="0006532B">
        <w:t>uctor: Yes, I agree. Next point then</w:t>
      </w:r>
      <w:r>
        <w:t>.</w:t>
      </w:r>
      <w:r>
        <w:cr/>
      </w:r>
      <w:r w:rsidRPr="00467DEB">
        <w:rPr>
          <w:b/>
        </w:rPr>
        <w:cr/>
        <w:t xml:space="preserve">Example 3 </w:t>
      </w:r>
      <w:r w:rsidR="00EB54AC">
        <w:rPr>
          <w:b/>
        </w:rPr>
        <w:t xml:space="preserve">- </w:t>
      </w:r>
      <w:r w:rsidRPr="00467DEB">
        <w:rPr>
          <w:b/>
        </w:rPr>
        <w:t>A bad example</w:t>
      </w:r>
      <w:r w:rsidRPr="002E6C7B">
        <w:cr/>
      </w:r>
      <w:r>
        <w:t>Trainee</w:t>
      </w:r>
      <w:r w:rsidRPr="0006532B">
        <w:t>: I think that it went well with that tanker. What do you think?</w:t>
      </w:r>
      <w:r w:rsidRPr="0006532B">
        <w:cr/>
        <w:t>Instructor: Yes, I agree.</w:t>
      </w:r>
      <w:r w:rsidRPr="002E6C7B">
        <w:cr/>
      </w:r>
      <w:r w:rsidRPr="002E6C7B">
        <w:cr/>
      </w:r>
      <w:r w:rsidRPr="00467DEB">
        <w:rPr>
          <w:b/>
        </w:rPr>
        <w:lastRenderedPageBreak/>
        <w:t xml:space="preserve">Example 3 </w:t>
      </w:r>
      <w:r w:rsidR="00EB54AC">
        <w:rPr>
          <w:b/>
        </w:rPr>
        <w:t xml:space="preserve">- </w:t>
      </w:r>
      <w:r w:rsidRPr="00467DEB">
        <w:rPr>
          <w:b/>
        </w:rPr>
        <w:t>A good example</w:t>
      </w:r>
      <w:r w:rsidRPr="002E6C7B">
        <w:cr/>
      </w:r>
      <w:r>
        <w:t>Trainee</w:t>
      </w:r>
      <w:r w:rsidRPr="0006532B">
        <w:t>: I think that it went well with that tanker. What do you think?</w:t>
      </w:r>
      <w:r w:rsidRPr="0006532B">
        <w:cr/>
        <w:t xml:space="preserve">Instructor: </w:t>
      </w:r>
      <w:r>
        <w:t>Why do you think it went well?</w:t>
      </w:r>
      <w:r w:rsidR="00A70E47">
        <w:t xml:space="preserve"> </w:t>
      </w:r>
      <w:r w:rsidRPr="002E6C7B">
        <w:br w:type="page"/>
      </w:r>
    </w:p>
    <w:p w14:paraId="567A7B6F" w14:textId="77777777" w:rsidR="00E324F8" w:rsidRPr="002E6C7B" w:rsidRDefault="00E324F8" w:rsidP="00467DEB">
      <w:pPr>
        <w:pStyle w:val="Heading1"/>
        <w:numPr>
          <w:ilvl w:val="0"/>
          <w:numId w:val="0"/>
        </w:numPr>
      </w:pPr>
      <w:bookmarkStart w:id="52" w:name="_Toc367359107"/>
      <w:bookmarkStart w:id="53" w:name="_Toc368476503"/>
      <w:r w:rsidRPr="002E6C7B">
        <w:lastRenderedPageBreak/>
        <w:t>APPENDIX E</w:t>
      </w:r>
      <w:r w:rsidRPr="002E6C7B">
        <w:tab/>
        <w:t>PRINCIPLES OF FEEDBACK</w:t>
      </w:r>
      <w:bookmarkEnd w:id="52"/>
      <w:bookmarkEnd w:id="53"/>
    </w:p>
    <w:p w14:paraId="33DE4098" w14:textId="77777777" w:rsidR="00E324F8" w:rsidRDefault="00E324F8" w:rsidP="00E324F8">
      <w:r>
        <w:t xml:space="preserve">The aim of feedback is to </w:t>
      </w:r>
      <w:r w:rsidRPr="00AF1607">
        <w:t xml:space="preserve">influence someone’s behaviour.  In order to be effective it is important to understand the </w:t>
      </w:r>
      <w:r>
        <w:t>principles</w:t>
      </w:r>
      <w:r w:rsidRPr="00AF1607">
        <w:t xml:space="preserve"> of feedback.</w:t>
      </w:r>
    </w:p>
    <w:p w14:paraId="7060D6F1" w14:textId="77777777" w:rsidR="00EB54AC" w:rsidRPr="00AF1607" w:rsidRDefault="00EB54AC" w:rsidP="00E324F8">
      <w:pPr>
        <w:rPr>
          <w:b/>
        </w:rPr>
      </w:pPr>
    </w:p>
    <w:p w14:paraId="4E22BF94" w14:textId="77777777" w:rsidR="00E324F8" w:rsidRPr="00EB54AC" w:rsidRDefault="00E324F8" w:rsidP="00E324F8">
      <w:pPr>
        <w:rPr>
          <w:b/>
        </w:rPr>
      </w:pPr>
      <w:r w:rsidRPr="00952076">
        <w:rPr>
          <w:b/>
        </w:rPr>
        <w:t>SENDER (the party giving feedback):</w:t>
      </w:r>
    </w:p>
    <w:p w14:paraId="261C7D7D" w14:textId="77777777" w:rsidR="00E324F8" w:rsidRPr="00AF1607" w:rsidRDefault="00E324F8" w:rsidP="00467DEB">
      <w:pPr>
        <w:spacing w:before="240"/>
        <w:rPr>
          <w:b/>
        </w:rPr>
      </w:pPr>
      <w:r>
        <w:t>1)</w:t>
      </w:r>
      <w:r>
        <w:tab/>
        <w:t>Say what you actually observe</w:t>
      </w:r>
      <w:r w:rsidRPr="00AF1607">
        <w:t>, without judgements and without interpreta</w:t>
      </w:r>
      <w:r w:rsidRPr="00AF1607">
        <w:softHyphen/>
        <w:t>tions.</w:t>
      </w:r>
    </w:p>
    <w:p w14:paraId="2E06ED64" w14:textId="77777777" w:rsidR="00E324F8" w:rsidRPr="00AF1607" w:rsidRDefault="00E324F8" w:rsidP="00EB54AC">
      <w:pPr>
        <w:spacing w:before="240"/>
        <w:ind w:left="709" w:hanging="709"/>
        <w:rPr>
          <w:b/>
        </w:rPr>
      </w:pPr>
      <w:r>
        <w:t>2)</w:t>
      </w:r>
      <w:r>
        <w:tab/>
      </w:r>
      <w:r w:rsidRPr="00AF1607">
        <w:t xml:space="preserve">Focus feedback on behaviour or performance, not on the person, </w:t>
      </w:r>
      <w:r>
        <w:t>their</w:t>
      </w:r>
      <w:r w:rsidRPr="00AF1607">
        <w:t xml:space="preserve"> charac</w:t>
      </w:r>
      <w:r w:rsidRPr="00AF1607">
        <w:softHyphen/>
        <w:t xml:space="preserve">ter or physical characteristics.  </w:t>
      </w:r>
      <w:r>
        <w:t xml:space="preserve">Restrict yourself to matters which </w:t>
      </w:r>
      <w:r w:rsidRPr="00AF1607">
        <w:t>the other person can change.</w:t>
      </w:r>
    </w:p>
    <w:p w14:paraId="5ACDEC05" w14:textId="77777777" w:rsidR="00E324F8" w:rsidRPr="00AF1607" w:rsidRDefault="00E324F8" w:rsidP="00467DEB">
      <w:pPr>
        <w:spacing w:before="240"/>
        <w:rPr>
          <w:b/>
        </w:rPr>
      </w:pPr>
      <w:r>
        <w:t>3)</w:t>
      </w:r>
      <w:r>
        <w:tab/>
      </w:r>
      <w:r w:rsidRPr="00AF1607">
        <w:t xml:space="preserve">Stay in </w:t>
      </w:r>
      <w:r>
        <w:t>the here and now: do not consider</w:t>
      </w:r>
      <w:r w:rsidRPr="00AF1607">
        <w:t xml:space="preserve"> the past.</w:t>
      </w:r>
    </w:p>
    <w:p w14:paraId="28E45BBA" w14:textId="77777777" w:rsidR="00E324F8" w:rsidRPr="00AF1607" w:rsidRDefault="00E324F8" w:rsidP="00467DEB">
      <w:pPr>
        <w:spacing w:before="240"/>
        <w:rPr>
          <w:b/>
        </w:rPr>
      </w:pPr>
      <w:r w:rsidRPr="00AF1607">
        <w:t xml:space="preserve">4) </w:t>
      </w:r>
      <w:r w:rsidRPr="00AF1607">
        <w:tab/>
        <w:t>Show that it is your opinion by your use of language (‘in my opinion.., I think...’)</w:t>
      </w:r>
    </w:p>
    <w:p w14:paraId="5B9FB53A" w14:textId="77777777" w:rsidR="00E324F8" w:rsidRPr="00AF1607" w:rsidRDefault="00E324F8" w:rsidP="00467DEB">
      <w:pPr>
        <w:spacing w:before="240"/>
        <w:rPr>
          <w:b/>
        </w:rPr>
      </w:pPr>
      <w:r w:rsidRPr="00AF1607">
        <w:t xml:space="preserve">5) </w:t>
      </w:r>
      <w:r w:rsidRPr="00AF1607">
        <w:tab/>
        <w:t>Address the person in question.  Give feedback to people, not about people.</w:t>
      </w:r>
    </w:p>
    <w:p w14:paraId="18F856ED" w14:textId="77777777" w:rsidR="00E324F8" w:rsidRPr="00AF1607" w:rsidRDefault="00E324F8" w:rsidP="00467DEB">
      <w:pPr>
        <w:spacing w:before="240"/>
        <w:rPr>
          <w:b/>
        </w:rPr>
      </w:pPr>
      <w:r w:rsidRPr="00AF1607">
        <w:t xml:space="preserve">6) </w:t>
      </w:r>
      <w:r w:rsidRPr="00AF1607">
        <w:tab/>
        <w:t>Timing: is it a good time?  Try to discuss these matters in private.</w:t>
      </w:r>
    </w:p>
    <w:p w14:paraId="0A2B884F" w14:textId="77777777" w:rsidR="00E324F8" w:rsidRPr="00AF1607" w:rsidRDefault="00E324F8" w:rsidP="00467DEB">
      <w:pPr>
        <w:spacing w:before="240"/>
        <w:rPr>
          <w:b/>
        </w:rPr>
      </w:pPr>
      <w:r w:rsidRPr="00AF1607">
        <w:t xml:space="preserve">7) </w:t>
      </w:r>
      <w:r w:rsidRPr="00AF1607">
        <w:tab/>
        <w:t>Do not overload the receiver.  Limit yourself to the most important issues.</w:t>
      </w:r>
    </w:p>
    <w:p w14:paraId="4318F9BE" w14:textId="77777777" w:rsidR="00E324F8" w:rsidRPr="00AF1607" w:rsidRDefault="00E324F8" w:rsidP="00EB54AC">
      <w:pPr>
        <w:spacing w:before="240"/>
        <w:ind w:left="709" w:hanging="709"/>
        <w:rPr>
          <w:b/>
        </w:rPr>
      </w:pPr>
      <w:r w:rsidRPr="00AF1607">
        <w:t xml:space="preserve">8) </w:t>
      </w:r>
      <w:r w:rsidRPr="00AF1607">
        <w:tab/>
        <w:t>State the effect th</w:t>
      </w:r>
      <w:r>
        <w:t>at the other person’s behaviour</w:t>
      </w:r>
      <w:r w:rsidRPr="00AF1607">
        <w:t xml:space="preserve"> has on you.  Generally that is enough, and certainly better than giving the other person advice on what he or she should do.</w:t>
      </w:r>
    </w:p>
    <w:p w14:paraId="3031CCF5" w14:textId="77777777" w:rsidR="00E324F8" w:rsidRPr="00AF1607" w:rsidRDefault="00E324F8" w:rsidP="00EB54AC">
      <w:pPr>
        <w:spacing w:before="240"/>
        <w:ind w:left="709" w:hanging="709"/>
        <w:rPr>
          <w:b/>
        </w:rPr>
      </w:pPr>
      <w:r>
        <w:t>9)</w:t>
      </w:r>
      <w:r>
        <w:tab/>
      </w:r>
      <w:r w:rsidRPr="00AF1607">
        <w:t>Directly after that, and only if necessary, give your</w:t>
      </w:r>
      <w:r>
        <w:t xml:space="preserve"> evidence based</w:t>
      </w:r>
      <w:r w:rsidRPr="00AF1607">
        <w:t xml:space="preserve"> judgement on what the other person has done.</w:t>
      </w:r>
    </w:p>
    <w:p w14:paraId="0190B22B" w14:textId="77777777" w:rsidR="00E324F8" w:rsidRPr="00AF1607" w:rsidRDefault="00E324F8" w:rsidP="00467DEB">
      <w:pPr>
        <w:spacing w:before="240"/>
        <w:rPr>
          <w:b/>
        </w:rPr>
      </w:pPr>
      <w:r w:rsidRPr="00AF1607">
        <w:t>10)</w:t>
      </w:r>
      <w:r w:rsidRPr="00AF1607">
        <w:tab/>
        <w:t xml:space="preserve">Take the receiver into consideration: is what you are saying useful to </w:t>
      </w:r>
      <w:r>
        <w:t>them</w:t>
      </w:r>
      <w:r w:rsidRPr="00AF1607">
        <w:t>?</w:t>
      </w:r>
    </w:p>
    <w:p w14:paraId="270FC2F6" w14:textId="77777777" w:rsidR="00E324F8" w:rsidRPr="00AF1607" w:rsidRDefault="00E324F8" w:rsidP="00467DEB">
      <w:pPr>
        <w:spacing w:before="240"/>
        <w:rPr>
          <w:b/>
        </w:rPr>
      </w:pPr>
      <w:r w:rsidRPr="00AF1607">
        <w:t>11)</w:t>
      </w:r>
      <w:r w:rsidRPr="00AF1607">
        <w:tab/>
        <w:t>Give positive feedback as well.</w:t>
      </w:r>
    </w:p>
    <w:p w14:paraId="22B718B5" w14:textId="77777777" w:rsidR="00E324F8" w:rsidRPr="00AF1607" w:rsidRDefault="00E324F8" w:rsidP="00467DEB">
      <w:pPr>
        <w:spacing w:before="240"/>
        <w:rPr>
          <w:b/>
        </w:rPr>
      </w:pPr>
      <w:r w:rsidRPr="00AF1607">
        <w:t>12)</w:t>
      </w:r>
      <w:r w:rsidRPr="00AF1607">
        <w:tab/>
      </w:r>
      <w:r>
        <w:t>Requested</w:t>
      </w:r>
      <w:r w:rsidRPr="00AF1607">
        <w:t xml:space="preserve"> feedba</w:t>
      </w:r>
      <w:r>
        <w:t>ck is more welcome than non-reques</w:t>
      </w:r>
      <w:r w:rsidRPr="00AF1607">
        <w:t>ted.</w:t>
      </w:r>
    </w:p>
    <w:p w14:paraId="653BA5B7" w14:textId="77777777" w:rsidR="00E324F8" w:rsidRPr="00AF1607" w:rsidRDefault="00E324F8" w:rsidP="00467DEB">
      <w:pPr>
        <w:spacing w:before="240"/>
        <w:rPr>
          <w:b/>
        </w:rPr>
      </w:pPr>
      <w:r w:rsidRPr="00AF1607">
        <w:t>13)</w:t>
      </w:r>
      <w:r w:rsidRPr="00AF1607">
        <w:tab/>
        <w:t>Always check whether the other person has understood your feedback.</w:t>
      </w:r>
    </w:p>
    <w:p w14:paraId="3C514A64" w14:textId="77777777" w:rsidR="00E324F8" w:rsidRPr="00AF1607" w:rsidRDefault="00E324F8" w:rsidP="00E324F8">
      <w:pPr>
        <w:rPr>
          <w:b/>
        </w:rPr>
      </w:pPr>
    </w:p>
    <w:p w14:paraId="159FA583" w14:textId="77777777" w:rsidR="00E324F8" w:rsidRPr="00EB54AC" w:rsidRDefault="00E324F8" w:rsidP="00E324F8">
      <w:pPr>
        <w:rPr>
          <w:b/>
        </w:rPr>
      </w:pPr>
      <w:r w:rsidRPr="00952076">
        <w:rPr>
          <w:b/>
        </w:rPr>
        <w:t>RECEIVER (the party receiving feedback):</w:t>
      </w:r>
    </w:p>
    <w:p w14:paraId="289D5B7F" w14:textId="77777777" w:rsidR="00E324F8" w:rsidRPr="00AF1607" w:rsidRDefault="00E324F8" w:rsidP="00467DEB">
      <w:pPr>
        <w:spacing w:before="240"/>
        <w:rPr>
          <w:b/>
        </w:rPr>
      </w:pPr>
      <w:r w:rsidRPr="00AF1607">
        <w:t>1)</w:t>
      </w:r>
      <w:r w:rsidRPr="00AF1607">
        <w:tab/>
        <w:t>See feedback as</w:t>
      </w:r>
      <w:r>
        <w:t xml:space="preserve"> a chance to learn and not as</w:t>
      </w:r>
      <w:r w:rsidRPr="00AF1607">
        <w:t xml:space="preserve"> </w:t>
      </w:r>
      <w:r>
        <w:t>criticism</w:t>
      </w:r>
      <w:r w:rsidRPr="00AF1607">
        <w:t>.</w:t>
      </w:r>
    </w:p>
    <w:p w14:paraId="37CBE6DC" w14:textId="77777777" w:rsidR="00E324F8" w:rsidRPr="00AF1607" w:rsidRDefault="00E324F8" w:rsidP="00EB54AC">
      <w:pPr>
        <w:spacing w:before="240"/>
        <w:ind w:left="709" w:hanging="709"/>
        <w:rPr>
          <w:b/>
        </w:rPr>
      </w:pPr>
      <w:r w:rsidRPr="00AF1607">
        <w:t>2)</w:t>
      </w:r>
      <w:r w:rsidRPr="00AF1607">
        <w:tab/>
        <w:t>Adopt an open listening attitude.  Do not interrupt the other person and do not immediately enter into a discussion or defend yourself.</w:t>
      </w:r>
    </w:p>
    <w:p w14:paraId="246469F4" w14:textId="77777777" w:rsidR="00E324F8" w:rsidRPr="00AF1607" w:rsidRDefault="00E324F8" w:rsidP="00467DEB">
      <w:pPr>
        <w:spacing w:before="240"/>
        <w:rPr>
          <w:b/>
        </w:rPr>
      </w:pPr>
      <w:r w:rsidRPr="00AF1607">
        <w:t>3)</w:t>
      </w:r>
      <w:r w:rsidRPr="00AF1607">
        <w:tab/>
        <w:t>Ask for</w:t>
      </w:r>
      <w:r>
        <w:t xml:space="preserve"> clarification of what you do not</w:t>
      </w:r>
      <w:r w:rsidRPr="00AF1607">
        <w:t xml:space="preserve"> understand.</w:t>
      </w:r>
    </w:p>
    <w:p w14:paraId="3B417BED" w14:textId="77777777" w:rsidR="00E324F8" w:rsidRPr="00AF1607" w:rsidRDefault="00E324F8" w:rsidP="00467DEB">
      <w:pPr>
        <w:spacing w:before="240"/>
        <w:rPr>
          <w:b/>
        </w:rPr>
      </w:pPr>
      <w:r w:rsidRPr="00AF1607">
        <w:t>4)</w:t>
      </w:r>
      <w:r w:rsidRPr="00AF1607">
        <w:tab/>
        <w:t xml:space="preserve">Thank the feedback </w:t>
      </w:r>
      <w:r>
        <w:t>sender</w:t>
      </w:r>
      <w:r w:rsidRPr="00AF1607">
        <w:t xml:space="preserve"> for </w:t>
      </w:r>
      <w:r>
        <w:t>their</w:t>
      </w:r>
      <w:r w:rsidRPr="00AF1607">
        <w:t xml:space="preserve"> effort.</w:t>
      </w:r>
    </w:p>
    <w:p w14:paraId="5A3BF51C" w14:textId="77777777" w:rsidR="00E324F8" w:rsidRPr="00AF1607" w:rsidRDefault="00E324F8" w:rsidP="00EB54AC">
      <w:pPr>
        <w:spacing w:before="240"/>
        <w:ind w:left="709" w:hanging="709"/>
        <w:rPr>
          <w:b/>
        </w:rPr>
      </w:pPr>
      <w:r w:rsidRPr="00AF1607">
        <w:t>5)</w:t>
      </w:r>
      <w:r w:rsidRPr="00AF1607">
        <w:tab/>
        <w:t>Accepting feedback does not mean that you agree with it.  You could have a different point of view on your behaviour.</w:t>
      </w:r>
    </w:p>
    <w:p w14:paraId="49370DFC" w14:textId="77777777" w:rsidR="00467DEB" w:rsidRDefault="00467DEB" w:rsidP="00E324F8"/>
    <w:p w14:paraId="60205C14" w14:textId="77777777" w:rsidR="00E324F8" w:rsidRPr="00AF1607" w:rsidRDefault="00E324F8" w:rsidP="00E324F8">
      <w:pPr>
        <w:rPr>
          <w:b/>
        </w:rPr>
      </w:pPr>
      <w:r w:rsidRPr="00AF1607">
        <w:t xml:space="preserve">You are not obliged in any way to act on </w:t>
      </w:r>
      <w:r w:rsidR="00467DEB" w:rsidRPr="00AF1607">
        <w:t>suggestions;</w:t>
      </w:r>
      <w:r w:rsidRPr="00AF1607">
        <w:t xml:space="preserve"> in the end you decide whether or not you want to change your behaviour.</w:t>
      </w:r>
    </w:p>
    <w:p w14:paraId="54795BCF" w14:textId="77777777" w:rsidR="00467DEB" w:rsidRDefault="00467DEB" w:rsidP="00E324F8">
      <w:pPr>
        <w:pStyle w:val="VrijevormA"/>
        <w:spacing w:after="240"/>
      </w:pPr>
    </w:p>
    <w:p w14:paraId="4EC3E74B" w14:textId="77777777" w:rsidR="001A2B50" w:rsidRPr="00371BEF" w:rsidRDefault="00E324F8" w:rsidP="00952076">
      <w:pPr>
        <w:pStyle w:val="BodyText"/>
        <w:rPr>
          <w:lang w:eastAsia="de-DE"/>
        </w:rPr>
      </w:pPr>
      <w:r w:rsidRPr="00467DEB">
        <w:t>Feedback is often given in response to behaviour that is experienced as negative.  Feedback which is not formulated as a demand, can be appreci</w:t>
      </w:r>
      <w:r w:rsidRPr="00467DEB">
        <w:softHyphen/>
        <w:t>ated for what it is: information</w:t>
      </w:r>
    </w:p>
    <w:sectPr w:rsidR="001A2B50" w:rsidRPr="00371BEF" w:rsidSect="00A70E47">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970983" w14:textId="77777777" w:rsidR="004E6734" w:rsidRDefault="004E6734" w:rsidP="009E1230">
      <w:r>
        <w:separator/>
      </w:r>
    </w:p>
  </w:endnote>
  <w:endnote w:type="continuationSeparator" w:id="0">
    <w:p w14:paraId="5CD3F1B2" w14:textId="77777777" w:rsidR="004E6734" w:rsidRDefault="004E673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MS Gothic">
    <w:altName w:val="ＭＳ ゴシック"/>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F7B00" w14:textId="77777777" w:rsidR="007B2E26" w:rsidRDefault="007B2E2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88C9F" w14:textId="77777777" w:rsidR="00D069C1" w:rsidRPr="008136BC" w:rsidRDefault="00D069C1"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7B2E26">
      <w:rPr>
        <w:noProof/>
        <w:lang w:val="en-US"/>
      </w:rPr>
      <w:t>26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7B2E26">
      <w:rPr>
        <w:noProof/>
        <w:lang w:val="en-US"/>
      </w:rPr>
      <w:t>26</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F19FB" w14:textId="77777777" w:rsidR="007B2E26" w:rsidRDefault="007B2E2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9CAAE6" w14:textId="77777777" w:rsidR="004E6734" w:rsidRDefault="004E6734" w:rsidP="009E1230">
      <w:r>
        <w:separator/>
      </w:r>
    </w:p>
  </w:footnote>
  <w:footnote w:type="continuationSeparator" w:id="0">
    <w:p w14:paraId="29A72F65" w14:textId="77777777" w:rsidR="004E6734" w:rsidRDefault="004E6734" w:rsidP="009E1230">
      <w:r>
        <w:continuationSeparator/>
      </w:r>
    </w:p>
  </w:footnote>
  <w:footnote w:id="1">
    <w:p w14:paraId="2EAB4B52" w14:textId="77777777" w:rsidR="00D069C1" w:rsidRPr="00334125" w:rsidRDefault="00D069C1" w:rsidP="00713068">
      <w:pPr>
        <w:pStyle w:val="VrijevormA"/>
        <w:spacing w:after="240"/>
        <w:rPr>
          <w:rFonts w:ascii="Arial" w:hAnsi="Arial" w:cs="Arial"/>
          <w:color w:val="000000" w:themeColor="text1"/>
        </w:rPr>
      </w:pPr>
      <w:r>
        <w:rPr>
          <w:rStyle w:val="FootnoteReference"/>
        </w:rPr>
        <w:footnoteRef/>
      </w:r>
      <w:r>
        <w:t xml:space="preserve"> </w:t>
      </w:r>
      <w:r w:rsidRPr="00856670">
        <w:rPr>
          <w:rFonts w:ascii="Arial" w:hAnsi="Arial" w:cs="Arial"/>
          <w:sz w:val="20"/>
          <w:szCs w:val="20"/>
        </w:rPr>
        <w:t>It is recognised that alternative versions of Bloom’s taxonomy exist in the IALA V103 Model Courses. However, in this Guideline it is considered more appropriate to use this newest version.</w:t>
      </w:r>
    </w:p>
    <w:p w14:paraId="7C756120" w14:textId="77777777" w:rsidR="00D069C1" w:rsidRPr="00856670" w:rsidRDefault="00D069C1" w:rsidP="00713068">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E594B" w14:textId="77777777" w:rsidR="007B2E26" w:rsidRDefault="007B2E2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7F70A" w14:textId="77777777" w:rsidR="00D069C1" w:rsidRDefault="00D069C1" w:rsidP="008136BC">
    <w:pPr>
      <w:jc w:val="center"/>
      <w:rPr>
        <w:sz w:val="20"/>
        <w:highlight w:val="yellow"/>
      </w:rPr>
    </w:pPr>
    <w:r>
      <w:rPr>
        <w:sz w:val="20"/>
        <w:highlight w:val="yellow"/>
      </w:rPr>
      <w:t>Guideline #### – Train the Trainer</w:t>
    </w:r>
  </w:p>
  <w:p w14:paraId="345D0317" w14:textId="77777777" w:rsidR="00D069C1" w:rsidRDefault="00D069C1" w:rsidP="008136BC">
    <w:pPr>
      <w:pBdr>
        <w:bottom w:val="single" w:sz="4" w:space="1" w:color="auto"/>
      </w:pBdr>
      <w:jc w:val="center"/>
    </w:pPr>
    <w:r>
      <w:rPr>
        <w:sz w:val="20"/>
        <w:highlight w:val="yellow"/>
      </w:rPr>
      <w:t>September 2013</w:t>
    </w:r>
    <w:r w:rsidRPr="008136BC">
      <w:rPr>
        <w:sz w:val="20"/>
        <w:highlight w:val="yellow"/>
      </w:rPr>
      <w:t>]</w:t>
    </w:r>
  </w:p>
  <w:p w14:paraId="6F4C55A1" w14:textId="77777777" w:rsidR="00D069C1" w:rsidRDefault="00D069C1">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33368" w14:textId="77777777" w:rsidR="007B2E26" w:rsidRDefault="00D069C1">
    <w:pPr>
      <w:pStyle w:val="Header"/>
      <w:rPr>
        <w:ins w:id="54" w:author="Suzie Prosser" w:date="2013-10-16T08:48:00Z"/>
        <w:lang w:val="nl-NL"/>
      </w:rPr>
    </w:pPr>
    <w:r>
      <w:rPr>
        <w:lang w:val="nl-NL"/>
      </w:rPr>
      <w:tab/>
    </w:r>
    <w:r>
      <w:rPr>
        <w:lang w:val="nl-NL"/>
      </w:rPr>
      <w:tab/>
    </w:r>
    <w:r w:rsidR="007B2E26">
      <w:rPr>
        <w:lang w:val="nl-NL"/>
      </w:rPr>
      <w:t>PAP26-10.4.3</w:t>
    </w:r>
    <w:bookmarkStart w:id="55" w:name="_GoBack"/>
    <w:bookmarkEnd w:id="55"/>
  </w:p>
  <w:p w14:paraId="4D68285F" w14:textId="77777777" w:rsidR="00D069C1" w:rsidRPr="00CF0D53" w:rsidRDefault="007B2E26">
    <w:pPr>
      <w:pStyle w:val="Header"/>
      <w:rPr>
        <w:lang w:val="nl-NL"/>
      </w:rPr>
    </w:pPr>
    <w:r>
      <w:rPr>
        <w:lang w:val="nl-NL"/>
      </w:rPr>
      <w:t>(</w:t>
    </w:r>
    <w:r w:rsidR="00D069C1">
      <w:rPr>
        <w:lang w:val="nl-NL"/>
      </w:rPr>
      <w:t>VTS37-14.1.3.2</w:t>
    </w:r>
    <w:r w:rsidR="00952076">
      <w:rPr>
        <w:lang w:val="nl-NL"/>
      </w:rPr>
      <w:t xml:space="preserve"> rev1</w:t>
    </w:r>
    <w:r>
      <w:rPr>
        <w:lang w:val="nl-NL"/>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0000003"/>
    <w:multiLevelType w:val="multilevel"/>
    <w:tmpl w:val="894EE875"/>
    <w:lvl w:ilvl="0">
      <w:start w:val="1"/>
      <w:numFmt w:val="bullet"/>
      <w:lvlText w:val="•"/>
      <w:lvlJc w:val="left"/>
      <w:pPr>
        <w:tabs>
          <w:tab w:val="num" w:pos="500"/>
        </w:tabs>
        <w:ind w:left="500" w:firstLine="220"/>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2">
    <w:nsid w:val="0000000B"/>
    <w:multiLevelType w:val="multilevel"/>
    <w:tmpl w:val="894EE87D"/>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3">
    <w:nsid w:val="0000000E"/>
    <w:multiLevelType w:val="multilevel"/>
    <w:tmpl w:val="894EE880"/>
    <w:lvl w:ilvl="0">
      <w:start w:val="5"/>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4">
    <w:nsid w:val="0000000F"/>
    <w:multiLevelType w:val="multilevel"/>
    <w:tmpl w:val="104CA8C4"/>
    <w:lvl w:ilvl="0">
      <w:start w:val="1"/>
      <w:numFmt w:val="decimal"/>
      <w:lvlText w:val="%1)"/>
      <w:lvlJc w:val="left"/>
      <w:pPr>
        <w:ind w:left="640" w:hanging="36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5">
    <w:nsid w:val="00000012"/>
    <w:multiLevelType w:val="multilevel"/>
    <w:tmpl w:val="894EE884"/>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6">
    <w:nsid w:val="00000013"/>
    <w:multiLevelType w:val="multilevel"/>
    <w:tmpl w:val="894EE885"/>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7">
    <w:nsid w:val="00000019"/>
    <w:multiLevelType w:val="multilevel"/>
    <w:tmpl w:val="894EE88B"/>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8">
    <w:nsid w:val="00000036"/>
    <w:multiLevelType w:val="multilevel"/>
    <w:tmpl w:val="894EE8A8"/>
    <w:lvl w:ilvl="0">
      <w:start w:val="1"/>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9">
    <w:nsid w:val="0000003B"/>
    <w:multiLevelType w:val="multilevel"/>
    <w:tmpl w:val="894EE8AD"/>
    <w:lvl w:ilvl="0">
      <w:start w:val="1"/>
      <w:numFmt w:val="decimal"/>
      <w:isLgl/>
      <w:lvlText w:val="%1)"/>
      <w:lvlJc w:val="left"/>
      <w:pPr>
        <w:tabs>
          <w:tab w:val="num" w:pos="280"/>
        </w:tabs>
        <w:ind w:left="280" w:firstLine="280"/>
      </w:pPr>
      <w:rPr>
        <w:rFonts w:hint="default"/>
        <w:position w:val="0"/>
        <w:sz w:val="22"/>
      </w:rPr>
    </w:lvl>
    <w:lvl w:ilvl="1">
      <w:start w:val="1"/>
      <w:numFmt w:val="decimal"/>
      <w:isLgl/>
      <w:lvlText w:val="%2)"/>
      <w:lvlJc w:val="left"/>
      <w:pPr>
        <w:tabs>
          <w:tab w:val="num" w:pos="280"/>
        </w:tabs>
        <w:ind w:left="280" w:firstLine="1000"/>
      </w:pPr>
      <w:rPr>
        <w:rFonts w:hint="default"/>
        <w:position w:val="0"/>
        <w:sz w:val="22"/>
      </w:rPr>
    </w:lvl>
    <w:lvl w:ilvl="2">
      <w:start w:val="1"/>
      <w:numFmt w:val="decimal"/>
      <w:isLgl/>
      <w:lvlText w:val="%3)"/>
      <w:lvlJc w:val="left"/>
      <w:pPr>
        <w:tabs>
          <w:tab w:val="num" w:pos="280"/>
        </w:tabs>
        <w:ind w:left="280" w:firstLine="1720"/>
      </w:pPr>
      <w:rPr>
        <w:rFonts w:hint="default"/>
        <w:position w:val="0"/>
        <w:sz w:val="22"/>
      </w:rPr>
    </w:lvl>
    <w:lvl w:ilvl="3">
      <w:start w:val="1"/>
      <w:numFmt w:val="decimal"/>
      <w:isLgl/>
      <w:lvlText w:val="%4)"/>
      <w:lvlJc w:val="left"/>
      <w:pPr>
        <w:tabs>
          <w:tab w:val="num" w:pos="280"/>
        </w:tabs>
        <w:ind w:left="280" w:firstLine="2440"/>
      </w:pPr>
      <w:rPr>
        <w:rFonts w:hint="default"/>
        <w:position w:val="0"/>
        <w:sz w:val="22"/>
      </w:rPr>
    </w:lvl>
    <w:lvl w:ilvl="4">
      <w:start w:val="1"/>
      <w:numFmt w:val="decimal"/>
      <w:isLgl/>
      <w:lvlText w:val="%5)"/>
      <w:lvlJc w:val="left"/>
      <w:pPr>
        <w:tabs>
          <w:tab w:val="num" w:pos="280"/>
        </w:tabs>
        <w:ind w:left="280" w:firstLine="3160"/>
      </w:pPr>
      <w:rPr>
        <w:rFonts w:hint="default"/>
        <w:position w:val="0"/>
        <w:sz w:val="22"/>
      </w:rPr>
    </w:lvl>
    <w:lvl w:ilvl="5">
      <w:start w:val="1"/>
      <w:numFmt w:val="decimal"/>
      <w:isLgl/>
      <w:lvlText w:val="%6)"/>
      <w:lvlJc w:val="left"/>
      <w:pPr>
        <w:tabs>
          <w:tab w:val="num" w:pos="280"/>
        </w:tabs>
        <w:ind w:left="280" w:firstLine="3880"/>
      </w:pPr>
      <w:rPr>
        <w:rFonts w:hint="default"/>
        <w:position w:val="0"/>
        <w:sz w:val="22"/>
      </w:rPr>
    </w:lvl>
    <w:lvl w:ilvl="6">
      <w:start w:val="1"/>
      <w:numFmt w:val="decimal"/>
      <w:isLgl/>
      <w:lvlText w:val="%7)"/>
      <w:lvlJc w:val="left"/>
      <w:pPr>
        <w:tabs>
          <w:tab w:val="num" w:pos="280"/>
        </w:tabs>
        <w:ind w:left="280" w:firstLine="4600"/>
      </w:pPr>
      <w:rPr>
        <w:rFonts w:hint="default"/>
        <w:position w:val="0"/>
        <w:sz w:val="22"/>
      </w:rPr>
    </w:lvl>
    <w:lvl w:ilvl="7">
      <w:start w:val="1"/>
      <w:numFmt w:val="decimal"/>
      <w:isLgl/>
      <w:lvlText w:val="%8)"/>
      <w:lvlJc w:val="left"/>
      <w:pPr>
        <w:tabs>
          <w:tab w:val="num" w:pos="280"/>
        </w:tabs>
        <w:ind w:left="280" w:firstLine="5320"/>
      </w:pPr>
      <w:rPr>
        <w:rFonts w:hint="default"/>
        <w:position w:val="0"/>
        <w:sz w:val="22"/>
      </w:rPr>
    </w:lvl>
    <w:lvl w:ilvl="8">
      <w:start w:val="1"/>
      <w:numFmt w:val="decimal"/>
      <w:isLgl/>
      <w:lvlText w:val="%9)"/>
      <w:lvlJc w:val="left"/>
      <w:pPr>
        <w:tabs>
          <w:tab w:val="num" w:pos="280"/>
        </w:tabs>
        <w:ind w:left="280" w:firstLine="6040"/>
      </w:pPr>
      <w:rPr>
        <w:rFonts w:hint="default"/>
        <w:position w:val="0"/>
        <w:sz w:val="22"/>
      </w:rPr>
    </w:lvl>
  </w:abstractNum>
  <w:abstractNum w:abstractNumId="10">
    <w:nsid w:val="028559B8"/>
    <w:multiLevelType w:val="multilevel"/>
    <w:tmpl w:val="894EE88C"/>
    <w:lvl w:ilvl="0">
      <w:start w:val="1"/>
      <w:numFmt w:val="decimal"/>
      <w:isLgl/>
      <w:lvlText w:val="%1)"/>
      <w:lvlJc w:val="left"/>
      <w:pPr>
        <w:tabs>
          <w:tab w:val="num" w:pos="257"/>
        </w:tabs>
        <w:ind w:left="257" w:firstLine="0"/>
      </w:pPr>
      <w:rPr>
        <w:rFonts w:hint="default"/>
        <w:position w:val="0"/>
        <w:sz w:val="22"/>
      </w:rPr>
    </w:lvl>
    <w:lvl w:ilvl="1">
      <w:start w:val="1"/>
      <w:numFmt w:val="decimal"/>
      <w:isLgl/>
      <w:suff w:val="nothing"/>
      <w:lvlText w:val="%2)"/>
      <w:lvlJc w:val="left"/>
      <w:pPr>
        <w:ind w:left="0" w:firstLine="977"/>
      </w:pPr>
      <w:rPr>
        <w:rFonts w:hint="default"/>
        <w:position w:val="0"/>
        <w:sz w:val="22"/>
      </w:rPr>
    </w:lvl>
    <w:lvl w:ilvl="2">
      <w:start w:val="1"/>
      <w:numFmt w:val="decimal"/>
      <w:isLgl/>
      <w:suff w:val="nothing"/>
      <w:lvlText w:val="%3)"/>
      <w:lvlJc w:val="left"/>
      <w:pPr>
        <w:ind w:left="0" w:firstLine="1697"/>
      </w:pPr>
      <w:rPr>
        <w:rFonts w:hint="default"/>
        <w:position w:val="0"/>
        <w:sz w:val="22"/>
      </w:rPr>
    </w:lvl>
    <w:lvl w:ilvl="3">
      <w:start w:val="1"/>
      <w:numFmt w:val="decimal"/>
      <w:isLgl/>
      <w:suff w:val="nothing"/>
      <w:lvlText w:val="%4)"/>
      <w:lvlJc w:val="left"/>
      <w:pPr>
        <w:ind w:left="0" w:firstLine="2417"/>
      </w:pPr>
      <w:rPr>
        <w:rFonts w:hint="default"/>
        <w:position w:val="0"/>
        <w:sz w:val="22"/>
      </w:rPr>
    </w:lvl>
    <w:lvl w:ilvl="4">
      <w:start w:val="1"/>
      <w:numFmt w:val="decimal"/>
      <w:isLgl/>
      <w:suff w:val="nothing"/>
      <w:lvlText w:val="%5)"/>
      <w:lvlJc w:val="left"/>
      <w:pPr>
        <w:ind w:left="0" w:firstLine="3137"/>
      </w:pPr>
      <w:rPr>
        <w:rFonts w:hint="default"/>
        <w:position w:val="0"/>
        <w:sz w:val="22"/>
      </w:rPr>
    </w:lvl>
    <w:lvl w:ilvl="5">
      <w:start w:val="1"/>
      <w:numFmt w:val="decimal"/>
      <w:isLgl/>
      <w:suff w:val="nothing"/>
      <w:lvlText w:val="%6)"/>
      <w:lvlJc w:val="left"/>
      <w:pPr>
        <w:ind w:left="0" w:firstLine="3857"/>
      </w:pPr>
      <w:rPr>
        <w:rFonts w:hint="default"/>
        <w:position w:val="0"/>
        <w:sz w:val="22"/>
      </w:rPr>
    </w:lvl>
    <w:lvl w:ilvl="6">
      <w:start w:val="1"/>
      <w:numFmt w:val="decimal"/>
      <w:isLgl/>
      <w:suff w:val="nothing"/>
      <w:lvlText w:val="%7)"/>
      <w:lvlJc w:val="left"/>
      <w:pPr>
        <w:ind w:left="0" w:firstLine="4577"/>
      </w:pPr>
      <w:rPr>
        <w:rFonts w:hint="default"/>
        <w:position w:val="0"/>
        <w:sz w:val="22"/>
      </w:rPr>
    </w:lvl>
    <w:lvl w:ilvl="7">
      <w:start w:val="1"/>
      <w:numFmt w:val="decimal"/>
      <w:isLgl/>
      <w:suff w:val="nothing"/>
      <w:lvlText w:val="%8)"/>
      <w:lvlJc w:val="left"/>
      <w:pPr>
        <w:ind w:left="0" w:firstLine="5297"/>
      </w:pPr>
      <w:rPr>
        <w:rFonts w:hint="default"/>
        <w:position w:val="0"/>
        <w:sz w:val="22"/>
      </w:rPr>
    </w:lvl>
    <w:lvl w:ilvl="8">
      <w:start w:val="1"/>
      <w:numFmt w:val="decimal"/>
      <w:isLgl/>
      <w:suff w:val="nothing"/>
      <w:lvlText w:val="%9)"/>
      <w:lvlJc w:val="left"/>
      <w:pPr>
        <w:ind w:left="0" w:firstLine="6017"/>
      </w:pPr>
      <w:rPr>
        <w:rFonts w:hint="default"/>
        <w:position w:val="0"/>
        <w:sz w:val="22"/>
      </w:rPr>
    </w:lvl>
  </w:abstractNum>
  <w:abstractNum w:abstractNumId="1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70451C0"/>
    <w:multiLevelType w:val="hybridMultilevel"/>
    <w:tmpl w:val="0262D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4">
    <w:nsid w:val="0BB41B21"/>
    <w:multiLevelType w:val="hybridMultilevel"/>
    <w:tmpl w:val="F8D6D4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0D662D62"/>
    <w:multiLevelType w:val="hybridMultilevel"/>
    <w:tmpl w:val="7AB4B9CE"/>
    <w:lvl w:ilvl="0" w:tplc="08130001">
      <w:start w:val="1"/>
      <w:numFmt w:val="bullet"/>
      <w:lvlText w:val=""/>
      <w:lvlJc w:val="left"/>
      <w:pPr>
        <w:ind w:left="920" w:hanging="360"/>
      </w:pPr>
      <w:rPr>
        <w:rFonts w:ascii="Symbol" w:hAnsi="Symbol" w:hint="default"/>
      </w:rPr>
    </w:lvl>
    <w:lvl w:ilvl="1" w:tplc="08130003" w:tentative="1">
      <w:start w:val="1"/>
      <w:numFmt w:val="bullet"/>
      <w:lvlText w:val="o"/>
      <w:lvlJc w:val="left"/>
      <w:pPr>
        <w:ind w:left="1640" w:hanging="360"/>
      </w:pPr>
      <w:rPr>
        <w:rFonts w:ascii="Courier New" w:hAnsi="Courier New" w:cs="Courier New" w:hint="default"/>
      </w:rPr>
    </w:lvl>
    <w:lvl w:ilvl="2" w:tplc="08130005" w:tentative="1">
      <w:start w:val="1"/>
      <w:numFmt w:val="bullet"/>
      <w:lvlText w:val=""/>
      <w:lvlJc w:val="left"/>
      <w:pPr>
        <w:ind w:left="2360" w:hanging="360"/>
      </w:pPr>
      <w:rPr>
        <w:rFonts w:ascii="Wingdings" w:hAnsi="Wingdings" w:hint="default"/>
      </w:rPr>
    </w:lvl>
    <w:lvl w:ilvl="3" w:tplc="08130001" w:tentative="1">
      <w:start w:val="1"/>
      <w:numFmt w:val="bullet"/>
      <w:lvlText w:val=""/>
      <w:lvlJc w:val="left"/>
      <w:pPr>
        <w:ind w:left="3080" w:hanging="360"/>
      </w:pPr>
      <w:rPr>
        <w:rFonts w:ascii="Symbol" w:hAnsi="Symbol" w:hint="default"/>
      </w:rPr>
    </w:lvl>
    <w:lvl w:ilvl="4" w:tplc="08130003" w:tentative="1">
      <w:start w:val="1"/>
      <w:numFmt w:val="bullet"/>
      <w:lvlText w:val="o"/>
      <w:lvlJc w:val="left"/>
      <w:pPr>
        <w:ind w:left="3800" w:hanging="360"/>
      </w:pPr>
      <w:rPr>
        <w:rFonts w:ascii="Courier New" w:hAnsi="Courier New" w:cs="Courier New" w:hint="default"/>
      </w:rPr>
    </w:lvl>
    <w:lvl w:ilvl="5" w:tplc="08130005" w:tentative="1">
      <w:start w:val="1"/>
      <w:numFmt w:val="bullet"/>
      <w:lvlText w:val=""/>
      <w:lvlJc w:val="left"/>
      <w:pPr>
        <w:ind w:left="4520" w:hanging="360"/>
      </w:pPr>
      <w:rPr>
        <w:rFonts w:ascii="Wingdings" w:hAnsi="Wingdings" w:hint="default"/>
      </w:rPr>
    </w:lvl>
    <w:lvl w:ilvl="6" w:tplc="08130001" w:tentative="1">
      <w:start w:val="1"/>
      <w:numFmt w:val="bullet"/>
      <w:lvlText w:val=""/>
      <w:lvlJc w:val="left"/>
      <w:pPr>
        <w:ind w:left="5240" w:hanging="360"/>
      </w:pPr>
      <w:rPr>
        <w:rFonts w:ascii="Symbol" w:hAnsi="Symbol" w:hint="default"/>
      </w:rPr>
    </w:lvl>
    <w:lvl w:ilvl="7" w:tplc="08130003" w:tentative="1">
      <w:start w:val="1"/>
      <w:numFmt w:val="bullet"/>
      <w:lvlText w:val="o"/>
      <w:lvlJc w:val="left"/>
      <w:pPr>
        <w:ind w:left="5960" w:hanging="360"/>
      </w:pPr>
      <w:rPr>
        <w:rFonts w:ascii="Courier New" w:hAnsi="Courier New" w:cs="Courier New" w:hint="default"/>
      </w:rPr>
    </w:lvl>
    <w:lvl w:ilvl="8" w:tplc="08130005" w:tentative="1">
      <w:start w:val="1"/>
      <w:numFmt w:val="bullet"/>
      <w:lvlText w:val=""/>
      <w:lvlJc w:val="left"/>
      <w:pPr>
        <w:ind w:left="6680" w:hanging="360"/>
      </w:pPr>
      <w:rPr>
        <w:rFonts w:ascii="Wingdings" w:hAnsi="Wingdings" w:hint="default"/>
      </w:rPr>
    </w:lvl>
  </w:abstractNum>
  <w:abstractNum w:abstractNumId="16">
    <w:nsid w:val="16A61631"/>
    <w:multiLevelType w:val="hybridMultilevel"/>
    <w:tmpl w:val="2D7C795A"/>
    <w:lvl w:ilvl="0" w:tplc="08130001">
      <w:start w:val="1"/>
      <w:numFmt w:val="bullet"/>
      <w:lvlText w:val=""/>
      <w:lvlJc w:val="left"/>
      <w:pPr>
        <w:ind w:left="862" w:hanging="360"/>
      </w:pPr>
      <w:rPr>
        <w:rFonts w:ascii="Symbol" w:hAnsi="Symbol" w:hint="default"/>
      </w:rPr>
    </w:lvl>
    <w:lvl w:ilvl="1" w:tplc="08130003" w:tentative="1">
      <w:start w:val="1"/>
      <w:numFmt w:val="bullet"/>
      <w:lvlText w:val="o"/>
      <w:lvlJc w:val="left"/>
      <w:pPr>
        <w:ind w:left="1582" w:hanging="360"/>
      </w:pPr>
      <w:rPr>
        <w:rFonts w:ascii="Courier New" w:hAnsi="Courier New" w:cs="Courier New" w:hint="default"/>
      </w:rPr>
    </w:lvl>
    <w:lvl w:ilvl="2" w:tplc="08130005" w:tentative="1">
      <w:start w:val="1"/>
      <w:numFmt w:val="bullet"/>
      <w:lvlText w:val=""/>
      <w:lvlJc w:val="left"/>
      <w:pPr>
        <w:ind w:left="2302" w:hanging="360"/>
      </w:pPr>
      <w:rPr>
        <w:rFonts w:ascii="Wingdings" w:hAnsi="Wingdings" w:hint="default"/>
      </w:rPr>
    </w:lvl>
    <w:lvl w:ilvl="3" w:tplc="08130001" w:tentative="1">
      <w:start w:val="1"/>
      <w:numFmt w:val="bullet"/>
      <w:lvlText w:val=""/>
      <w:lvlJc w:val="left"/>
      <w:pPr>
        <w:ind w:left="3022" w:hanging="360"/>
      </w:pPr>
      <w:rPr>
        <w:rFonts w:ascii="Symbol" w:hAnsi="Symbol" w:hint="default"/>
      </w:rPr>
    </w:lvl>
    <w:lvl w:ilvl="4" w:tplc="08130003" w:tentative="1">
      <w:start w:val="1"/>
      <w:numFmt w:val="bullet"/>
      <w:lvlText w:val="o"/>
      <w:lvlJc w:val="left"/>
      <w:pPr>
        <w:ind w:left="3742" w:hanging="360"/>
      </w:pPr>
      <w:rPr>
        <w:rFonts w:ascii="Courier New" w:hAnsi="Courier New" w:cs="Courier New" w:hint="default"/>
      </w:rPr>
    </w:lvl>
    <w:lvl w:ilvl="5" w:tplc="08130005" w:tentative="1">
      <w:start w:val="1"/>
      <w:numFmt w:val="bullet"/>
      <w:lvlText w:val=""/>
      <w:lvlJc w:val="left"/>
      <w:pPr>
        <w:ind w:left="4462" w:hanging="360"/>
      </w:pPr>
      <w:rPr>
        <w:rFonts w:ascii="Wingdings" w:hAnsi="Wingdings" w:hint="default"/>
      </w:rPr>
    </w:lvl>
    <w:lvl w:ilvl="6" w:tplc="08130001" w:tentative="1">
      <w:start w:val="1"/>
      <w:numFmt w:val="bullet"/>
      <w:lvlText w:val=""/>
      <w:lvlJc w:val="left"/>
      <w:pPr>
        <w:ind w:left="5182" w:hanging="360"/>
      </w:pPr>
      <w:rPr>
        <w:rFonts w:ascii="Symbol" w:hAnsi="Symbol" w:hint="default"/>
      </w:rPr>
    </w:lvl>
    <w:lvl w:ilvl="7" w:tplc="08130003" w:tentative="1">
      <w:start w:val="1"/>
      <w:numFmt w:val="bullet"/>
      <w:lvlText w:val="o"/>
      <w:lvlJc w:val="left"/>
      <w:pPr>
        <w:ind w:left="5902" w:hanging="360"/>
      </w:pPr>
      <w:rPr>
        <w:rFonts w:ascii="Courier New" w:hAnsi="Courier New" w:cs="Courier New" w:hint="default"/>
      </w:rPr>
    </w:lvl>
    <w:lvl w:ilvl="8" w:tplc="08130005" w:tentative="1">
      <w:start w:val="1"/>
      <w:numFmt w:val="bullet"/>
      <w:lvlText w:val=""/>
      <w:lvlJc w:val="left"/>
      <w:pPr>
        <w:ind w:left="6622" w:hanging="360"/>
      </w:pPr>
      <w:rPr>
        <w:rFonts w:ascii="Wingdings" w:hAnsi="Wingdings" w:hint="default"/>
      </w:rPr>
    </w:lvl>
  </w:abstractNum>
  <w:abstractNum w:abstractNumId="1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3538516B"/>
    <w:multiLevelType w:val="hybridMultilevel"/>
    <w:tmpl w:val="885CB79E"/>
    <w:lvl w:ilvl="0" w:tplc="04130015">
      <w:start w:val="1"/>
      <w:numFmt w:val="upperLetter"/>
      <w:lvlText w:val="%1."/>
      <w:lvlJc w:val="left"/>
      <w:pPr>
        <w:ind w:left="360" w:hanging="360"/>
      </w:pPr>
      <w:rPr>
        <w:rFonts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5F5420B"/>
    <w:multiLevelType w:val="hybridMultilevel"/>
    <w:tmpl w:val="AE58DD42"/>
    <w:lvl w:ilvl="0" w:tplc="2208EFF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C7A6664"/>
    <w:multiLevelType w:val="hybridMultilevel"/>
    <w:tmpl w:val="319CAD64"/>
    <w:lvl w:ilvl="0" w:tplc="454021A6">
      <w:start w:val="1"/>
      <w:numFmt w:val="bullet"/>
      <w:lvlText w:val=""/>
      <w:lvlJc w:val="left"/>
      <w:pPr>
        <w:ind w:left="1713" w:hanging="720"/>
      </w:pPr>
      <w:rPr>
        <w:rFonts w:ascii="Symbol" w:eastAsia="ヒラギノ角ゴ Pro W3"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6">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55606E3"/>
    <w:multiLevelType w:val="multilevel"/>
    <w:tmpl w:val="E23836B2"/>
    <w:lvl w:ilvl="0">
      <w:start w:val="1"/>
      <w:numFmt w:val="decimal"/>
      <w:lvlText w:val="%1"/>
      <w:lvlJc w:val="left"/>
      <w:pPr>
        <w:ind w:left="1020" w:hanging="1020"/>
      </w:pPr>
      <w:rPr>
        <w:rFonts w:hint="default"/>
      </w:rPr>
    </w:lvl>
    <w:lvl w:ilvl="1">
      <w:start w:val="1"/>
      <w:numFmt w:val="decimal"/>
      <w:lvlText w:val="%1.%2"/>
      <w:lvlJc w:val="left"/>
      <w:pPr>
        <w:ind w:left="2154" w:hanging="1020"/>
      </w:pPr>
      <w:rPr>
        <w:rFonts w:hint="default"/>
      </w:rPr>
    </w:lvl>
    <w:lvl w:ilvl="2">
      <w:start w:val="1"/>
      <w:numFmt w:val="decimal"/>
      <w:lvlText w:val="%1.%2.%3"/>
      <w:lvlJc w:val="left"/>
      <w:pPr>
        <w:ind w:left="3288" w:hanging="1020"/>
      </w:pPr>
      <w:rPr>
        <w:rFonts w:hint="default"/>
      </w:rPr>
    </w:lvl>
    <w:lvl w:ilvl="3">
      <w:start w:val="1"/>
      <w:numFmt w:val="decimal"/>
      <w:lvlText w:val="%1.%2.%3.%4"/>
      <w:lvlJc w:val="left"/>
      <w:pPr>
        <w:ind w:left="4422" w:hanging="10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9">
    <w:nsid w:val="56CD44B4"/>
    <w:multiLevelType w:val="hybridMultilevel"/>
    <w:tmpl w:val="C3FC24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20"/>
  </w:num>
  <w:num w:numId="3">
    <w:abstractNumId w:val="26"/>
  </w:num>
  <w:num w:numId="4">
    <w:abstractNumId w:val="13"/>
  </w:num>
  <w:num w:numId="5">
    <w:abstractNumId w:val="33"/>
  </w:num>
  <w:num w:numId="6">
    <w:abstractNumId w:val="25"/>
  </w:num>
  <w:num w:numId="7">
    <w:abstractNumId w:val="32"/>
  </w:num>
  <w:num w:numId="8">
    <w:abstractNumId w:val="34"/>
  </w:num>
  <w:num w:numId="9">
    <w:abstractNumId w:val="30"/>
  </w:num>
  <w:num w:numId="10">
    <w:abstractNumId w:val="0"/>
  </w:num>
  <w:num w:numId="11">
    <w:abstractNumId w:val="27"/>
  </w:num>
  <w:num w:numId="12">
    <w:abstractNumId w:val="23"/>
  </w:num>
  <w:num w:numId="13">
    <w:abstractNumId w:val="17"/>
  </w:num>
  <w:num w:numId="14">
    <w:abstractNumId w:val="31"/>
  </w:num>
  <w:num w:numId="15">
    <w:abstractNumId w:val="19"/>
  </w:num>
  <w:num w:numId="16">
    <w:abstractNumId w:val="18"/>
  </w:num>
  <w:num w:numId="17">
    <w:abstractNumId w:val="4"/>
  </w:num>
  <w:num w:numId="18">
    <w:abstractNumId w:val="14"/>
  </w:num>
  <w:num w:numId="19">
    <w:abstractNumId w:val="29"/>
  </w:num>
  <w:num w:numId="20">
    <w:abstractNumId w:val="1"/>
  </w:num>
  <w:num w:numId="21">
    <w:abstractNumId w:val="2"/>
  </w:num>
  <w:num w:numId="22">
    <w:abstractNumId w:val="22"/>
  </w:num>
  <w:num w:numId="23">
    <w:abstractNumId w:val="3"/>
  </w:num>
  <w:num w:numId="24">
    <w:abstractNumId w:val="5"/>
  </w:num>
  <w:num w:numId="25">
    <w:abstractNumId w:val="6"/>
  </w:num>
  <w:num w:numId="26">
    <w:abstractNumId w:val="7"/>
  </w:num>
  <w:num w:numId="27">
    <w:abstractNumId w:val="28"/>
  </w:num>
  <w:num w:numId="28">
    <w:abstractNumId w:val="12"/>
  </w:num>
  <w:num w:numId="29">
    <w:abstractNumId w:val="10"/>
  </w:num>
  <w:num w:numId="30">
    <w:abstractNumId w:val="8"/>
  </w:num>
  <w:num w:numId="31">
    <w:abstractNumId w:val="24"/>
  </w:num>
  <w:num w:numId="32">
    <w:abstractNumId w:val="9"/>
  </w:num>
  <w:num w:numId="33">
    <w:abstractNumId w:val="15"/>
  </w:num>
  <w:num w:numId="34">
    <w:abstractNumId w:val="16"/>
  </w:num>
  <w:num w:numId="3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0319"/>
    <w:rsid w:val="000420D8"/>
    <w:rsid w:val="000448A8"/>
    <w:rsid w:val="00093DDE"/>
    <w:rsid w:val="00137456"/>
    <w:rsid w:val="00162C42"/>
    <w:rsid w:val="0018656F"/>
    <w:rsid w:val="00190B2B"/>
    <w:rsid w:val="001A2B50"/>
    <w:rsid w:val="001D3B7C"/>
    <w:rsid w:val="001D5DFD"/>
    <w:rsid w:val="00203ED9"/>
    <w:rsid w:val="00207DD1"/>
    <w:rsid w:val="00210E36"/>
    <w:rsid w:val="00244044"/>
    <w:rsid w:val="002760DE"/>
    <w:rsid w:val="00277327"/>
    <w:rsid w:val="002835CE"/>
    <w:rsid w:val="002A53E0"/>
    <w:rsid w:val="002A6AAB"/>
    <w:rsid w:val="002B4786"/>
    <w:rsid w:val="002D6AE7"/>
    <w:rsid w:val="002E4D42"/>
    <w:rsid w:val="002E7CE7"/>
    <w:rsid w:val="002F7535"/>
    <w:rsid w:val="00317D7F"/>
    <w:rsid w:val="0032315C"/>
    <w:rsid w:val="0032752D"/>
    <w:rsid w:val="00371BEF"/>
    <w:rsid w:val="00380C7B"/>
    <w:rsid w:val="00395D68"/>
    <w:rsid w:val="003A2960"/>
    <w:rsid w:val="003A4769"/>
    <w:rsid w:val="003C25A1"/>
    <w:rsid w:val="003F23D2"/>
    <w:rsid w:val="003F30B1"/>
    <w:rsid w:val="00422E65"/>
    <w:rsid w:val="00460028"/>
    <w:rsid w:val="00467DEB"/>
    <w:rsid w:val="00475439"/>
    <w:rsid w:val="004A104C"/>
    <w:rsid w:val="004A3893"/>
    <w:rsid w:val="004C2F5C"/>
    <w:rsid w:val="004E650B"/>
    <w:rsid w:val="004E6734"/>
    <w:rsid w:val="004E6BB4"/>
    <w:rsid w:val="004F17F7"/>
    <w:rsid w:val="004F72F9"/>
    <w:rsid w:val="0052391D"/>
    <w:rsid w:val="0053697E"/>
    <w:rsid w:val="0055306B"/>
    <w:rsid w:val="00564600"/>
    <w:rsid w:val="00574A23"/>
    <w:rsid w:val="00582569"/>
    <w:rsid w:val="005A6C35"/>
    <w:rsid w:val="005C1481"/>
    <w:rsid w:val="00632734"/>
    <w:rsid w:val="006427BF"/>
    <w:rsid w:val="00655287"/>
    <w:rsid w:val="00666C42"/>
    <w:rsid w:val="006E71A4"/>
    <w:rsid w:val="006F5BF7"/>
    <w:rsid w:val="00713068"/>
    <w:rsid w:val="00721DBE"/>
    <w:rsid w:val="007367B0"/>
    <w:rsid w:val="007379A8"/>
    <w:rsid w:val="00745C0A"/>
    <w:rsid w:val="0075170E"/>
    <w:rsid w:val="00752173"/>
    <w:rsid w:val="00767FC6"/>
    <w:rsid w:val="00774D91"/>
    <w:rsid w:val="007B2E26"/>
    <w:rsid w:val="007E43BC"/>
    <w:rsid w:val="008136BC"/>
    <w:rsid w:val="00842915"/>
    <w:rsid w:val="00857962"/>
    <w:rsid w:val="00863D8E"/>
    <w:rsid w:val="0087060C"/>
    <w:rsid w:val="00870A1B"/>
    <w:rsid w:val="0087112A"/>
    <w:rsid w:val="008A4A7B"/>
    <w:rsid w:val="008C68EF"/>
    <w:rsid w:val="008D3E6A"/>
    <w:rsid w:val="008F5390"/>
    <w:rsid w:val="00921872"/>
    <w:rsid w:val="00922B53"/>
    <w:rsid w:val="00932AEE"/>
    <w:rsid w:val="009426DC"/>
    <w:rsid w:val="009504E2"/>
    <w:rsid w:val="00952076"/>
    <w:rsid w:val="00956293"/>
    <w:rsid w:val="00983B71"/>
    <w:rsid w:val="00986D5A"/>
    <w:rsid w:val="00994846"/>
    <w:rsid w:val="009A2C02"/>
    <w:rsid w:val="009B30D7"/>
    <w:rsid w:val="009B54A0"/>
    <w:rsid w:val="009C0AA9"/>
    <w:rsid w:val="009C22FA"/>
    <w:rsid w:val="009C293D"/>
    <w:rsid w:val="009C2D0C"/>
    <w:rsid w:val="009D215E"/>
    <w:rsid w:val="009E1230"/>
    <w:rsid w:val="009E2F87"/>
    <w:rsid w:val="00A02B80"/>
    <w:rsid w:val="00A05FB4"/>
    <w:rsid w:val="00A10C41"/>
    <w:rsid w:val="00A14A4B"/>
    <w:rsid w:val="00A163D8"/>
    <w:rsid w:val="00A21909"/>
    <w:rsid w:val="00A2677B"/>
    <w:rsid w:val="00A27A7A"/>
    <w:rsid w:val="00A41A5C"/>
    <w:rsid w:val="00A44622"/>
    <w:rsid w:val="00A6234F"/>
    <w:rsid w:val="00A70E47"/>
    <w:rsid w:val="00A91A87"/>
    <w:rsid w:val="00AB5CAB"/>
    <w:rsid w:val="00AC2C6D"/>
    <w:rsid w:val="00AC5F56"/>
    <w:rsid w:val="00AE5700"/>
    <w:rsid w:val="00AF615B"/>
    <w:rsid w:val="00B43C65"/>
    <w:rsid w:val="00B534F2"/>
    <w:rsid w:val="00B6686E"/>
    <w:rsid w:val="00B66DC6"/>
    <w:rsid w:val="00B75C73"/>
    <w:rsid w:val="00B84FC9"/>
    <w:rsid w:val="00BD11AF"/>
    <w:rsid w:val="00BE1BEC"/>
    <w:rsid w:val="00C11160"/>
    <w:rsid w:val="00C528B9"/>
    <w:rsid w:val="00C531DA"/>
    <w:rsid w:val="00C75503"/>
    <w:rsid w:val="00C75842"/>
    <w:rsid w:val="00C92711"/>
    <w:rsid w:val="00CB5315"/>
    <w:rsid w:val="00CB5860"/>
    <w:rsid w:val="00CD7575"/>
    <w:rsid w:val="00CE3731"/>
    <w:rsid w:val="00CF0D53"/>
    <w:rsid w:val="00D069C1"/>
    <w:rsid w:val="00D145F2"/>
    <w:rsid w:val="00D3428B"/>
    <w:rsid w:val="00D50131"/>
    <w:rsid w:val="00D52150"/>
    <w:rsid w:val="00D847AD"/>
    <w:rsid w:val="00D86532"/>
    <w:rsid w:val="00D8700F"/>
    <w:rsid w:val="00D879DA"/>
    <w:rsid w:val="00DB585F"/>
    <w:rsid w:val="00DC1CA6"/>
    <w:rsid w:val="00DD6174"/>
    <w:rsid w:val="00DD7B61"/>
    <w:rsid w:val="00DE7FF5"/>
    <w:rsid w:val="00E30361"/>
    <w:rsid w:val="00E324F8"/>
    <w:rsid w:val="00E37CF6"/>
    <w:rsid w:val="00E64F4B"/>
    <w:rsid w:val="00E711D8"/>
    <w:rsid w:val="00E7550C"/>
    <w:rsid w:val="00E96B82"/>
    <w:rsid w:val="00EB54AC"/>
    <w:rsid w:val="00ED2684"/>
    <w:rsid w:val="00F11318"/>
    <w:rsid w:val="00F1531A"/>
    <w:rsid w:val="00F155DC"/>
    <w:rsid w:val="00F70C1B"/>
    <w:rsid w:val="00F710A0"/>
    <w:rsid w:val="00F87F67"/>
    <w:rsid w:val="00F95536"/>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685F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2A53E0"/>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Koptekst1">
    <w:name w:val="Koptekst1"/>
    <w:rsid w:val="002760DE"/>
    <w:pPr>
      <w:tabs>
        <w:tab w:val="center" w:pos="4678"/>
        <w:tab w:val="right" w:pos="9356"/>
      </w:tabs>
    </w:pPr>
    <w:rPr>
      <w:rFonts w:eastAsia="ヒラギノ角ゴ Pro W3" w:cs="Times New Roman"/>
      <w:color w:val="000000"/>
      <w:szCs w:val="24"/>
      <w:lang w:val="en-US" w:eastAsia="nl-NL"/>
    </w:rPr>
  </w:style>
  <w:style w:type="paragraph" w:customStyle="1" w:styleId="Plattetekst1">
    <w:name w:val="Platte tekst1"/>
    <w:autoRedefine/>
    <w:rsid w:val="00D069C1"/>
    <w:pPr>
      <w:spacing w:after="240"/>
      <w:jc w:val="both"/>
    </w:pPr>
    <w:rPr>
      <w:rFonts w:eastAsia="ヒラギノ角ゴ Pro W3"/>
      <w:iCs/>
      <w:color w:val="000000"/>
      <w:lang w:val="en-US" w:eastAsia="nl-NL"/>
    </w:rPr>
  </w:style>
  <w:style w:type="paragraph" w:customStyle="1" w:styleId="VrijevormA">
    <w:name w:val="Vrije vorm A"/>
    <w:rsid w:val="00A05FB4"/>
    <w:rPr>
      <w:rFonts w:ascii="Times New Roman" w:eastAsia="ヒラギノ角ゴ Pro W3" w:hAnsi="Times New Roman" w:cs="Times New Roman"/>
      <w:color w:val="000000"/>
      <w:sz w:val="24"/>
      <w:szCs w:val="24"/>
      <w:lang w:eastAsia="nl-NL"/>
    </w:rPr>
  </w:style>
  <w:style w:type="paragraph" w:customStyle="1" w:styleId="Inhopg21">
    <w:name w:val="Inhopg 21"/>
    <w:next w:val="Normal"/>
    <w:rsid w:val="00A05FB4"/>
    <w:pPr>
      <w:tabs>
        <w:tab w:val="left" w:pos="851"/>
        <w:tab w:val="right" w:pos="9639"/>
      </w:tabs>
      <w:spacing w:before="120" w:after="120"/>
      <w:outlineLvl w:val="0"/>
    </w:pPr>
    <w:rPr>
      <w:rFonts w:eastAsia="ヒラギノ角ゴ Pro W3" w:cs="Times New Roman"/>
      <w:color w:val="000000"/>
      <w:szCs w:val="24"/>
      <w:lang w:val="en-US" w:eastAsia="nl-NL"/>
    </w:rPr>
  </w:style>
  <w:style w:type="paragraph" w:customStyle="1" w:styleId="PartIaladoc">
    <w:name w:val="Part Iala doc"/>
    <w:rsid w:val="00713068"/>
    <w:pPr>
      <w:spacing w:after="240"/>
    </w:pPr>
    <w:rPr>
      <w:rFonts w:ascii="Arial Bold" w:eastAsia="ヒラギノ角ゴ Pro W3" w:hAnsi="Arial Bold" w:cs="Times New Roman"/>
      <w:color w:val="000000"/>
      <w:sz w:val="24"/>
      <w:szCs w:val="24"/>
      <w:lang w:val="nl-NL" w:eastAsia="nl-NL"/>
    </w:rPr>
  </w:style>
  <w:style w:type="paragraph" w:customStyle="1" w:styleId="HoofdtekstA">
    <w:name w:val="Hoofdtekst A"/>
    <w:rsid w:val="00F95536"/>
    <w:rPr>
      <w:rFonts w:ascii="Helvetica" w:eastAsia="ヒラギノ角ゴ Pro W3" w:hAnsi="Helvetica" w:cs="Times New Roman"/>
      <w:color w:val="000000"/>
      <w:sz w:val="24"/>
      <w:szCs w:val="24"/>
      <w:lang w:val="nl-NL" w:eastAsia="nl-NL"/>
    </w:rPr>
  </w:style>
  <w:style w:type="paragraph" w:customStyle="1" w:styleId="Koptekst2AA">
    <w:name w:val="Koptekst 2 A A"/>
    <w:next w:val="HoofdtekstA"/>
    <w:rsid w:val="00F95536"/>
    <w:pPr>
      <w:keepNext/>
      <w:outlineLvl w:val="1"/>
    </w:pPr>
    <w:rPr>
      <w:rFonts w:ascii="Helvetica" w:eastAsia="ヒラギノ角ゴ Pro W3" w:hAnsi="Helvetica" w:cs="Times New Roman"/>
      <w:b/>
      <w:color w:val="000000"/>
      <w:sz w:val="24"/>
      <w:szCs w:val="24"/>
      <w:lang w:val="nl-NL" w:eastAsia="nl-NL"/>
    </w:rPr>
  </w:style>
  <w:style w:type="paragraph" w:customStyle="1" w:styleId="Plattetekstinspringen21">
    <w:name w:val="Platte tekst inspringen 21"/>
    <w:rsid w:val="00F95536"/>
    <w:pPr>
      <w:spacing w:after="120"/>
      <w:ind w:left="1134"/>
      <w:jc w:val="both"/>
    </w:pPr>
    <w:rPr>
      <w:rFonts w:eastAsia="ヒラギノ角ゴ Pro W3" w:cs="Times New Roman"/>
      <w:color w:val="000000"/>
      <w:szCs w:val="24"/>
      <w:lang w:val="de-DE" w:eastAsia="nl-NL"/>
    </w:rPr>
  </w:style>
  <w:style w:type="paragraph" w:customStyle="1" w:styleId="Lijstalinea1">
    <w:name w:val="Lijstalinea1"/>
    <w:rsid w:val="00F95536"/>
    <w:pPr>
      <w:spacing w:after="200" w:line="276" w:lineRule="auto"/>
      <w:ind w:left="720"/>
    </w:pPr>
    <w:rPr>
      <w:rFonts w:ascii="Lucida Grande" w:eastAsia="ヒラギノ角ゴ Pro W3" w:hAnsi="Lucida Grande" w:cs="Times New Roman"/>
      <w:color w:val="000000"/>
      <w:szCs w:val="24"/>
      <w:lang w:eastAsia="nl-NL"/>
    </w:rPr>
  </w:style>
  <w:style w:type="paragraph" w:customStyle="1" w:styleId="Vrijevorm">
    <w:name w:val="Vrije vorm"/>
    <w:rsid w:val="00DD7B61"/>
    <w:rPr>
      <w:rFonts w:ascii="Times New Roman" w:eastAsia="ヒラギノ角ゴ Pro W3" w:hAnsi="Times New Roman" w:cs="Times New Roman"/>
      <w:color w:val="000000"/>
      <w:sz w:val="24"/>
      <w:szCs w:val="24"/>
      <w:lang w:val="nl-NL" w:eastAsia="nl-NL"/>
    </w:rPr>
  </w:style>
  <w:style w:type="paragraph" w:customStyle="1" w:styleId="Hoofdtekst">
    <w:name w:val="Hoofdtekst"/>
    <w:rsid w:val="00E324F8"/>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E324F8"/>
    <w:pPr>
      <w:widowControl w:val="0"/>
      <w:tabs>
        <w:tab w:val="left" w:pos="652"/>
      </w:tabs>
      <w:autoSpaceDE w:val="0"/>
      <w:autoSpaceDN w:val="0"/>
      <w:adjustRightInd w:val="0"/>
      <w:spacing w:after="240" w:line="276" w:lineRule="auto"/>
      <w:ind w:left="708" w:right="203"/>
    </w:pPr>
    <w:rPr>
      <w:rFonts w:eastAsia="ヒラギノ角ゴ Pro W3" w:cs="Times New Roman"/>
      <w:b/>
      <w:bCs/>
      <w:color w:val="000000" w:themeColor="text1"/>
      <w:lang w:eastAsia="nl-NL"/>
    </w:rPr>
  </w:style>
  <w:style w:type="table" w:styleId="LightShading-Accent1">
    <w:name w:val="Light Shading Accent 1"/>
    <w:basedOn w:val="TableNormal"/>
    <w:uiPriority w:val="60"/>
    <w:rsid w:val="00E324F8"/>
    <w:rPr>
      <w:rFonts w:ascii="Times New Roman" w:hAnsi="Times New Roman" w:cs="Times New Roman"/>
      <w:color w:val="365F91" w:themeColor="accent1" w:themeShade="BF"/>
      <w:sz w:val="24"/>
      <w:szCs w:val="24"/>
      <w:lang w:val="nl-NL" w:eastAsia="nl-NL"/>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semiHidden/>
    <w:unhideWhenUsed/>
    <w:qFormat/>
    <w:rsid w:val="00210E36"/>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2A53E0"/>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Koptekst1">
    <w:name w:val="Koptekst1"/>
    <w:rsid w:val="002760DE"/>
    <w:pPr>
      <w:tabs>
        <w:tab w:val="center" w:pos="4678"/>
        <w:tab w:val="right" w:pos="9356"/>
      </w:tabs>
    </w:pPr>
    <w:rPr>
      <w:rFonts w:eastAsia="ヒラギノ角ゴ Pro W3" w:cs="Times New Roman"/>
      <w:color w:val="000000"/>
      <w:szCs w:val="24"/>
      <w:lang w:val="en-US" w:eastAsia="nl-NL"/>
    </w:rPr>
  </w:style>
  <w:style w:type="paragraph" w:customStyle="1" w:styleId="Plattetekst1">
    <w:name w:val="Platte tekst1"/>
    <w:autoRedefine/>
    <w:rsid w:val="00D069C1"/>
    <w:pPr>
      <w:spacing w:after="240"/>
      <w:jc w:val="both"/>
    </w:pPr>
    <w:rPr>
      <w:rFonts w:eastAsia="ヒラギノ角ゴ Pro W3"/>
      <w:iCs/>
      <w:color w:val="000000"/>
      <w:lang w:val="en-US" w:eastAsia="nl-NL"/>
    </w:rPr>
  </w:style>
  <w:style w:type="paragraph" w:customStyle="1" w:styleId="VrijevormA">
    <w:name w:val="Vrije vorm A"/>
    <w:rsid w:val="00A05FB4"/>
    <w:rPr>
      <w:rFonts w:ascii="Times New Roman" w:eastAsia="ヒラギノ角ゴ Pro W3" w:hAnsi="Times New Roman" w:cs="Times New Roman"/>
      <w:color w:val="000000"/>
      <w:sz w:val="24"/>
      <w:szCs w:val="24"/>
      <w:lang w:eastAsia="nl-NL"/>
    </w:rPr>
  </w:style>
  <w:style w:type="paragraph" w:customStyle="1" w:styleId="Inhopg21">
    <w:name w:val="Inhopg 21"/>
    <w:next w:val="Normal"/>
    <w:rsid w:val="00A05FB4"/>
    <w:pPr>
      <w:tabs>
        <w:tab w:val="left" w:pos="851"/>
        <w:tab w:val="right" w:pos="9639"/>
      </w:tabs>
      <w:spacing w:before="120" w:after="120"/>
      <w:outlineLvl w:val="0"/>
    </w:pPr>
    <w:rPr>
      <w:rFonts w:eastAsia="ヒラギノ角ゴ Pro W3" w:cs="Times New Roman"/>
      <w:color w:val="000000"/>
      <w:szCs w:val="24"/>
      <w:lang w:val="en-US" w:eastAsia="nl-NL"/>
    </w:rPr>
  </w:style>
  <w:style w:type="paragraph" w:customStyle="1" w:styleId="PartIaladoc">
    <w:name w:val="Part Iala doc"/>
    <w:rsid w:val="00713068"/>
    <w:pPr>
      <w:spacing w:after="240"/>
    </w:pPr>
    <w:rPr>
      <w:rFonts w:ascii="Arial Bold" w:eastAsia="ヒラギノ角ゴ Pro W3" w:hAnsi="Arial Bold" w:cs="Times New Roman"/>
      <w:color w:val="000000"/>
      <w:sz w:val="24"/>
      <w:szCs w:val="24"/>
      <w:lang w:val="nl-NL" w:eastAsia="nl-NL"/>
    </w:rPr>
  </w:style>
  <w:style w:type="paragraph" w:customStyle="1" w:styleId="HoofdtekstA">
    <w:name w:val="Hoofdtekst A"/>
    <w:rsid w:val="00F95536"/>
    <w:rPr>
      <w:rFonts w:ascii="Helvetica" w:eastAsia="ヒラギノ角ゴ Pro W3" w:hAnsi="Helvetica" w:cs="Times New Roman"/>
      <w:color w:val="000000"/>
      <w:sz w:val="24"/>
      <w:szCs w:val="24"/>
      <w:lang w:val="nl-NL" w:eastAsia="nl-NL"/>
    </w:rPr>
  </w:style>
  <w:style w:type="paragraph" w:customStyle="1" w:styleId="Koptekst2AA">
    <w:name w:val="Koptekst 2 A A"/>
    <w:next w:val="HoofdtekstA"/>
    <w:rsid w:val="00F95536"/>
    <w:pPr>
      <w:keepNext/>
      <w:outlineLvl w:val="1"/>
    </w:pPr>
    <w:rPr>
      <w:rFonts w:ascii="Helvetica" w:eastAsia="ヒラギノ角ゴ Pro W3" w:hAnsi="Helvetica" w:cs="Times New Roman"/>
      <w:b/>
      <w:color w:val="000000"/>
      <w:sz w:val="24"/>
      <w:szCs w:val="24"/>
      <w:lang w:val="nl-NL" w:eastAsia="nl-NL"/>
    </w:rPr>
  </w:style>
  <w:style w:type="paragraph" w:customStyle="1" w:styleId="Plattetekstinspringen21">
    <w:name w:val="Platte tekst inspringen 21"/>
    <w:rsid w:val="00F95536"/>
    <w:pPr>
      <w:spacing w:after="120"/>
      <w:ind w:left="1134"/>
      <w:jc w:val="both"/>
    </w:pPr>
    <w:rPr>
      <w:rFonts w:eastAsia="ヒラギノ角ゴ Pro W3" w:cs="Times New Roman"/>
      <w:color w:val="000000"/>
      <w:szCs w:val="24"/>
      <w:lang w:val="de-DE" w:eastAsia="nl-NL"/>
    </w:rPr>
  </w:style>
  <w:style w:type="paragraph" w:customStyle="1" w:styleId="Lijstalinea1">
    <w:name w:val="Lijstalinea1"/>
    <w:rsid w:val="00F95536"/>
    <w:pPr>
      <w:spacing w:after="200" w:line="276" w:lineRule="auto"/>
      <w:ind w:left="720"/>
    </w:pPr>
    <w:rPr>
      <w:rFonts w:ascii="Lucida Grande" w:eastAsia="ヒラギノ角ゴ Pro W3" w:hAnsi="Lucida Grande" w:cs="Times New Roman"/>
      <w:color w:val="000000"/>
      <w:szCs w:val="24"/>
      <w:lang w:eastAsia="nl-NL"/>
    </w:rPr>
  </w:style>
  <w:style w:type="paragraph" w:customStyle="1" w:styleId="Vrijevorm">
    <w:name w:val="Vrije vorm"/>
    <w:rsid w:val="00DD7B61"/>
    <w:rPr>
      <w:rFonts w:ascii="Times New Roman" w:eastAsia="ヒラギノ角ゴ Pro W3" w:hAnsi="Times New Roman" w:cs="Times New Roman"/>
      <w:color w:val="000000"/>
      <w:sz w:val="24"/>
      <w:szCs w:val="24"/>
      <w:lang w:val="nl-NL" w:eastAsia="nl-NL"/>
    </w:rPr>
  </w:style>
  <w:style w:type="paragraph" w:customStyle="1" w:styleId="Hoofdtekst">
    <w:name w:val="Hoofdtekst"/>
    <w:rsid w:val="00E324F8"/>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E324F8"/>
    <w:pPr>
      <w:widowControl w:val="0"/>
      <w:tabs>
        <w:tab w:val="left" w:pos="652"/>
      </w:tabs>
      <w:autoSpaceDE w:val="0"/>
      <w:autoSpaceDN w:val="0"/>
      <w:adjustRightInd w:val="0"/>
      <w:spacing w:after="240" w:line="276" w:lineRule="auto"/>
      <w:ind w:left="708" w:right="203"/>
    </w:pPr>
    <w:rPr>
      <w:rFonts w:eastAsia="ヒラギノ角ゴ Pro W3" w:cs="Times New Roman"/>
      <w:b/>
      <w:bCs/>
      <w:color w:val="000000" w:themeColor="text1"/>
      <w:lang w:eastAsia="nl-NL"/>
    </w:rPr>
  </w:style>
  <w:style w:type="table" w:styleId="LightShading-Accent1">
    <w:name w:val="Light Shading Accent 1"/>
    <w:basedOn w:val="TableNormal"/>
    <w:uiPriority w:val="60"/>
    <w:rsid w:val="00E324F8"/>
    <w:rPr>
      <w:rFonts w:ascii="Times New Roman" w:hAnsi="Times New Roman" w:cs="Times New Roman"/>
      <w:color w:val="365F91" w:themeColor="accent1" w:themeShade="BF"/>
      <w:sz w:val="24"/>
      <w:szCs w:val="24"/>
      <w:lang w:val="nl-NL" w:eastAsia="nl-NL"/>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semiHidden/>
    <w:unhideWhenUsed/>
    <w:qFormat/>
    <w:rsid w:val="00210E36"/>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BBEA8-3915-634D-9032-B73BC8654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5711</Words>
  <Characters>32554</Characters>
  <Application>Microsoft Macintosh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38189</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Wim</dc:creator>
  <cp:lastModifiedBy>Suzie Prosser</cp:lastModifiedBy>
  <cp:revision>4</cp:revision>
  <cp:lastPrinted>2008-12-16T08:01:00Z</cp:lastPrinted>
  <dcterms:created xsi:type="dcterms:W3CDTF">2013-10-02T09:25:00Z</dcterms:created>
  <dcterms:modified xsi:type="dcterms:W3CDTF">2013-10-16T06:49:00Z</dcterms:modified>
</cp:coreProperties>
</file>